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19F10" w14:textId="77777777" w:rsidR="00A805A7" w:rsidRDefault="00A805A7" w:rsidP="00A805A7">
      <w:pPr>
        <w:rPr>
          <w:rFonts w:eastAsia="HG丸ｺﾞｼｯｸM-PRO"/>
          <w:sz w:val="24"/>
          <w:szCs w:val="24"/>
        </w:rPr>
      </w:pPr>
      <w:r>
        <w:rPr>
          <w:rFonts w:eastAsia="HG丸ｺﾞｼｯｸM-PRO" w:hint="eastAsia"/>
          <w:sz w:val="24"/>
          <w:szCs w:val="24"/>
        </w:rPr>
        <w:t>新規治験</w:t>
      </w:r>
      <w:r>
        <w:rPr>
          <w:rFonts w:eastAsia="HG丸ｺﾞｼｯｸM-PRO" w:hint="eastAsia"/>
          <w:sz w:val="24"/>
          <w:szCs w:val="24"/>
        </w:rPr>
        <w:t xml:space="preserve"> </w:t>
      </w:r>
      <w:r>
        <w:rPr>
          <w:rFonts w:eastAsia="HG丸ｺﾞｼｯｸM-PRO" w:hint="eastAsia"/>
          <w:sz w:val="24"/>
          <w:szCs w:val="24"/>
        </w:rPr>
        <w:t>依頼者様</w:t>
      </w:r>
    </w:p>
    <w:p w14:paraId="58901A7A" w14:textId="77777777" w:rsidR="00A805A7" w:rsidRDefault="00A805A7" w:rsidP="00A805A7">
      <w:pPr>
        <w:rPr>
          <w:rFonts w:eastAsia="HG丸ｺﾞｼｯｸM-PRO"/>
          <w:sz w:val="24"/>
          <w:szCs w:val="24"/>
        </w:rPr>
      </w:pPr>
      <w:r>
        <w:rPr>
          <w:rFonts w:eastAsia="HG丸ｺﾞｼｯｸM-PRO" w:hint="eastAsia"/>
          <w:sz w:val="24"/>
          <w:szCs w:val="24"/>
        </w:rPr>
        <w:t xml:space="preserve">                                    </w:t>
      </w:r>
      <w:r>
        <w:rPr>
          <w:rFonts w:eastAsia="HG丸ｺﾞｼｯｸM-PRO" w:hint="eastAsia"/>
          <w:sz w:val="24"/>
          <w:szCs w:val="24"/>
        </w:rPr>
        <w:t xml:space="preserve">　　</w:t>
      </w:r>
      <w:r>
        <w:rPr>
          <w:rFonts w:eastAsia="HG丸ｺﾞｼｯｸM-PRO" w:hint="eastAsia"/>
          <w:sz w:val="24"/>
          <w:szCs w:val="24"/>
        </w:rPr>
        <w:t xml:space="preserve"> </w:t>
      </w:r>
      <w:r w:rsidR="00515F14">
        <w:rPr>
          <w:rFonts w:eastAsia="HG丸ｺﾞｼｯｸM-PRO" w:hint="eastAsia"/>
          <w:sz w:val="24"/>
          <w:szCs w:val="24"/>
        </w:rPr>
        <w:t>聖マリアンナ医科大学病院　治験管理室</w:t>
      </w:r>
    </w:p>
    <w:p w14:paraId="2B54A937" w14:textId="140BC94B" w:rsidR="00A805A7" w:rsidRDefault="00A805A7" w:rsidP="00515F14">
      <w:pPr>
        <w:jc w:val="right"/>
        <w:rPr>
          <w:rFonts w:eastAsia="HG丸ｺﾞｼｯｸM-PRO"/>
          <w:sz w:val="24"/>
          <w:szCs w:val="24"/>
        </w:rPr>
      </w:pPr>
      <w:r>
        <w:rPr>
          <w:rFonts w:eastAsia="HG丸ｺﾞｼｯｸM-PRO" w:hint="eastAsia"/>
          <w:sz w:val="24"/>
          <w:szCs w:val="24"/>
        </w:rPr>
        <w:t xml:space="preserve">　　　　　　　　　　　　　　　　　　　　　　　　　　　</w:t>
      </w:r>
      <w:r>
        <w:rPr>
          <w:rFonts w:eastAsia="HG丸ｺﾞｼｯｸM-PRO" w:hint="eastAsia"/>
          <w:sz w:val="24"/>
          <w:szCs w:val="24"/>
        </w:rPr>
        <w:t>20</w:t>
      </w:r>
      <w:r w:rsidR="00BF4526">
        <w:rPr>
          <w:rFonts w:eastAsia="HG丸ｺﾞｼｯｸM-PRO" w:hint="eastAsia"/>
          <w:sz w:val="24"/>
          <w:szCs w:val="24"/>
        </w:rPr>
        <w:t>2</w:t>
      </w:r>
      <w:r w:rsidR="005E4762">
        <w:rPr>
          <w:rFonts w:eastAsia="HG丸ｺﾞｼｯｸM-PRO" w:hint="eastAsia"/>
          <w:sz w:val="24"/>
          <w:szCs w:val="24"/>
        </w:rPr>
        <w:t>1</w:t>
      </w:r>
      <w:r>
        <w:rPr>
          <w:rFonts w:eastAsia="HG丸ｺﾞｼｯｸM-PRO" w:hint="eastAsia"/>
          <w:sz w:val="24"/>
          <w:szCs w:val="24"/>
        </w:rPr>
        <w:t>年</w:t>
      </w:r>
      <w:r w:rsidR="00CF6D6E">
        <w:rPr>
          <w:rFonts w:eastAsia="HG丸ｺﾞｼｯｸM-PRO" w:hint="eastAsia"/>
          <w:sz w:val="24"/>
          <w:szCs w:val="24"/>
        </w:rPr>
        <w:t>8</w:t>
      </w:r>
      <w:r>
        <w:rPr>
          <w:rFonts w:eastAsia="HG丸ｺﾞｼｯｸM-PRO" w:hint="eastAsia"/>
          <w:sz w:val="24"/>
          <w:szCs w:val="24"/>
        </w:rPr>
        <w:t>月版</w:t>
      </w:r>
    </w:p>
    <w:p w14:paraId="69EC7639" w14:textId="77777777" w:rsidR="00A805A7" w:rsidRDefault="00A805A7" w:rsidP="00A805A7">
      <w:pPr>
        <w:ind w:left="480" w:hangingChars="200" w:hanging="480"/>
        <w:rPr>
          <w:rFonts w:eastAsia="HG丸ｺﾞｼｯｸM-PRO"/>
          <w:sz w:val="24"/>
          <w:szCs w:val="24"/>
        </w:rPr>
      </w:pPr>
      <w:r>
        <w:rPr>
          <w:rFonts w:eastAsia="HG丸ｺﾞｼｯｸM-PRO" w:hint="eastAsia"/>
          <w:sz w:val="24"/>
          <w:szCs w:val="24"/>
        </w:rPr>
        <w:t xml:space="preserve">　　</w:t>
      </w:r>
    </w:p>
    <w:p w14:paraId="2F806158" w14:textId="77777777" w:rsidR="001E77B0" w:rsidRDefault="001E77B0" w:rsidP="00554556">
      <w:pPr>
        <w:ind w:leftChars="99" w:left="281" w:hangingChars="33" w:hanging="73"/>
        <w:rPr>
          <w:rFonts w:ascii="HG丸ｺﾞｼｯｸM-PRO" w:eastAsia="HG丸ｺﾞｼｯｸM-PRO"/>
          <w:sz w:val="22"/>
          <w:szCs w:val="22"/>
        </w:rPr>
      </w:pPr>
      <w:r>
        <w:rPr>
          <w:rFonts w:ascii="HG丸ｺﾞｼｯｸM-PRO" w:eastAsia="HG丸ｺﾞｼｯｸM-PRO" w:hint="eastAsia"/>
          <w:sz w:val="22"/>
          <w:szCs w:val="22"/>
        </w:rPr>
        <w:t>ＩＣＦの依頼者案をヒアリング資料として送付の際に、下記の事項を</w:t>
      </w:r>
      <w:r w:rsidR="0043496F" w:rsidRPr="0043496F">
        <w:rPr>
          <w:rFonts w:ascii="HG丸ｺﾞｼｯｸM-PRO" w:eastAsia="HG丸ｺﾞｼｯｸM-PRO" w:hint="eastAsia"/>
          <w:b/>
          <w:sz w:val="22"/>
          <w:szCs w:val="22"/>
        </w:rPr>
        <w:t>（</w:t>
      </w:r>
      <w:r w:rsidR="0043496F" w:rsidRPr="000C0A71">
        <w:rPr>
          <w:rFonts w:ascii="HG丸ｺﾞｼｯｸM-PRO" w:eastAsia="HG丸ｺﾞｼｯｸM-PRO" w:hint="eastAsia"/>
          <w:b/>
          <w:sz w:val="22"/>
          <w:szCs w:val="22"/>
        </w:rPr>
        <w:t>依頼者の</w:t>
      </w:r>
      <w:r w:rsidR="0043496F">
        <w:rPr>
          <w:rFonts w:ascii="HG丸ｺﾞｼｯｸM-PRO" w:eastAsia="HG丸ｺﾞｼｯｸM-PRO" w:hint="eastAsia"/>
          <w:b/>
          <w:sz w:val="22"/>
          <w:szCs w:val="22"/>
        </w:rPr>
        <w:t>了解を取った上で）</w:t>
      </w:r>
      <w:r>
        <w:rPr>
          <w:rFonts w:ascii="HG丸ｺﾞｼｯｸM-PRO" w:eastAsia="HG丸ｺﾞｼｯｸM-PRO" w:hint="eastAsia"/>
          <w:sz w:val="22"/>
          <w:szCs w:val="22"/>
        </w:rPr>
        <w:t>組み入れ</w:t>
      </w:r>
      <w:r w:rsidR="0043496F">
        <w:rPr>
          <w:rFonts w:ascii="HG丸ｺﾞｼｯｸM-PRO" w:eastAsia="HG丸ｺﾞｼｯｸM-PRO" w:hint="eastAsia"/>
          <w:sz w:val="22"/>
          <w:szCs w:val="22"/>
        </w:rPr>
        <w:t>て、</w:t>
      </w:r>
      <w:r>
        <w:rPr>
          <w:rFonts w:ascii="HG丸ｺﾞｼｯｸM-PRO" w:eastAsia="HG丸ｺﾞｼｯｸM-PRO" w:hint="eastAsia"/>
          <w:sz w:val="22"/>
          <w:szCs w:val="22"/>
        </w:rPr>
        <w:t>ファイルしてください。別途電子媒体もお送りください。</w:t>
      </w:r>
    </w:p>
    <w:p w14:paraId="6B233160" w14:textId="77777777" w:rsidR="00A805A7" w:rsidRPr="00314B30" w:rsidRDefault="00A805A7" w:rsidP="00A805A7">
      <w:pPr>
        <w:rPr>
          <w:rFonts w:ascii="HG丸ｺﾞｼｯｸM-PRO" w:eastAsia="HG丸ｺﾞｼｯｸM-PRO"/>
          <w:sz w:val="22"/>
          <w:szCs w:val="22"/>
        </w:rPr>
      </w:pPr>
    </w:p>
    <w:p w14:paraId="402A29DC" w14:textId="77777777" w:rsidR="00A805A7" w:rsidRPr="00314B30" w:rsidRDefault="00A805A7" w:rsidP="00A805A7">
      <w:pPr>
        <w:rPr>
          <w:rFonts w:ascii="HG丸ｺﾞｼｯｸM-PRO" w:eastAsia="HG丸ｺﾞｼｯｸM-PRO"/>
          <w:sz w:val="22"/>
          <w:szCs w:val="22"/>
        </w:rPr>
      </w:pPr>
      <w:r w:rsidRPr="00314B30">
        <w:rPr>
          <w:rFonts w:ascii="HG丸ｺﾞｼｯｸM-PRO" w:eastAsia="HG丸ｺﾞｼｯｸM-PRO" w:hint="eastAsia"/>
          <w:sz w:val="22"/>
          <w:szCs w:val="22"/>
        </w:rPr>
        <w:t xml:space="preserve">・・・・・・・・・・・・・・・・・・・・・・・・・・・・・・・・・・・・・・　</w:t>
      </w:r>
    </w:p>
    <w:p w14:paraId="2C94ABAC" w14:textId="77777777" w:rsidR="00A805A7" w:rsidRPr="00314B30" w:rsidRDefault="00A805A7" w:rsidP="00A805A7">
      <w:pPr>
        <w:rPr>
          <w:rFonts w:ascii="HG丸ｺﾞｼｯｸM-PRO" w:eastAsia="HG丸ｺﾞｼｯｸM-PRO"/>
          <w:sz w:val="22"/>
          <w:szCs w:val="22"/>
        </w:rPr>
      </w:pPr>
    </w:p>
    <w:p w14:paraId="5E8ABBA6" w14:textId="77777777" w:rsidR="00A805A7" w:rsidRPr="00314B30" w:rsidRDefault="00A805A7" w:rsidP="00A805A7">
      <w:pPr>
        <w:numPr>
          <w:ilvl w:val="0"/>
          <w:numId w:val="5"/>
        </w:numPr>
        <w:adjustRightInd/>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同意説明文書表紙…･ 聖マリアンナ医科大学病院　　　　　　○版：○年○月○日作成</w:t>
      </w:r>
    </w:p>
    <w:p w14:paraId="0B4DCB2A" w14:textId="77777777" w:rsidR="00A805A7" w:rsidRPr="00314B30" w:rsidRDefault="00A805A7" w:rsidP="00A805A7">
      <w:pPr>
        <w:ind w:firstLineChars="1215" w:firstLine="2673"/>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聖マリアンナ医科大学横浜市西部病院　○版：○年○月○日作成</w:t>
      </w:r>
    </w:p>
    <w:p w14:paraId="4277C766" w14:textId="77777777" w:rsidR="00A805A7" w:rsidRPr="00314B30" w:rsidRDefault="00A805A7" w:rsidP="00A805A7">
      <w:pPr>
        <w:ind w:firstLineChars="1217" w:firstLine="2677"/>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聖マリアンナ医科大学東横病院 　　　 ○版：○年○月○日作成</w:t>
      </w:r>
    </w:p>
    <w:p w14:paraId="0829764A" w14:textId="77777777" w:rsidR="00A805A7" w:rsidRPr="00314B30" w:rsidRDefault="00A805A7" w:rsidP="00A805A7">
      <w:pPr>
        <w:rPr>
          <w:rFonts w:ascii="HG丸ｺﾞｼｯｸM-PRO" w:eastAsia="HG丸ｺﾞｼｯｸM-PRO"/>
          <w:sz w:val="22"/>
          <w:szCs w:val="22"/>
        </w:rPr>
      </w:pPr>
      <w:r w:rsidRPr="00314B30">
        <w:rPr>
          <w:rFonts w:ascii="HG丸ｺﾞｼｯｸM-PRO" w:eastAsia="HG丸ｺﾞｼｯｸM-PRO" w:hint="eastAsia"/>
          <w:sz w:val="22"/>
          <w:szCs w:val="22"/>
        </w:rPr>
        <w:t xml:space="preserve">　　　　　　　　　　　  </w:t>
      </w:r>
      <w:r w:rsidRPr="00314B30">
        <w:rPr>
          <w:rFonts w:ascii="HG丸ｺﾞｼｯｸM-PRO" w:eastAsia="HG丸ｺﾞｼｯｸM-PRO" w:cs="HG丸ｺﾞｼｯｸM-PRO" w:hint="eastAsia"/>
          <w:sz w:val="22"/>
          <w:szCs w:val="22"/>
        </w:rPr>
        <w:t>川崎市立多摩病院　　　　　　　　　　○版：○年○月○日作成</w:t>
      </w:r>
    </w:p>
    <w:p w14:paraId="39ABAD61" w14:textId="77777777" w:rsidR="00A805A7" w:rsidRPr="00314B30" w:rsidRDefault="00A805A7" w:rsidP="00A805A7">
      <w:pPr>
        <w:rPr>
          <w:rFonts w:ascii="HG丸ｺﾞｼｯｸM-PRO" w:eastAsia="HG丸ｺﾞｼｯｸM-PRO"/>
          <w:sz w:val="22"/>
          <w:szCs w:val="22"/>
        </w:rPr>
      </w:pPr>
      <w:r w:rsidRPr="00314B30">
        <w:rPr>
          <w:rFonts w:ascii="HG丸ｺﾞｼｯｸM-PRO" w:eastAsia="HG丸ｺﾞｼｯｸM-PRO" w:hint="eastAsia"/>
          <w:sz w:val="22"/>
          <w:szCs w:val="22"/>
        </w:rPr>
        <w:t xml:space="preserve">　　　　　</w:t>
      </w:r>
    </w:p>
    <w:p w14:paraId="0A273A6F" w14:textId="77777777" w:rsidR="00A805A7" w:rsidRPr="00314B30" w:rsidRDefault="00A805A7" w:rsidP="00A805A7">
      <w:pPr>
        <w:rPr>
          <w:rFonts w:ascii="HG丸ｺﾞｼｯｸM-PRO" w:eastAsia="HG丸ｺﾞｼｯｸM-PRO" w:cs="HG丸ｺﾞｼｯｸM-PRO"/>
          <w:sz w:val="22"/>
          <w:szCs w:val="22"/>
        </w:rPr>
      </w:pPr>
      <w:r w:rsidRPr="00314B30">
        <w:rPr>
          <w:rFonts w:ascii="HG丸ｺﾞｼｯｸM-PRO" w:eastAsia="HG丸ｺﾞｼｯｸM-PRO" w:cs="ＭＳ 明朝" w:hint="eastAsia"/>
          <w:sz w:val="22"/>
          <w:szCs w:val="22"/>
        </w:rPr>
        <w:t xml:space="preserve">□　</w:t>
      </w:r>
      <w:r w:rsidRPr="00314B30">
        <w:rPr>
          <w:rFonts w:ascii="HG丸ｺﾞｼｯｸM-PRO" w:eastAsia="HG丸ｺﾞｼｯｸM-PRO" w:cs="HG丸ｺﾞｼｯｸM-PRO" w:hint="eastAsia"/>
          <w:sz w:val="22"/>
          <w:szCs w:val="22"/>
        </w:rPr>
        <w:t>治験審査委員会</w:t>
      </w:r>
    </w:p>
    <w:p w14:paraId="1DF95FC9" w14:textId="77777777" w:rsidR="00A805A7" w:rsidRPr="00314B30" w:rsidRDefault="00A805A7" w:rsidP="00A805A7">
      <w:pPr>
        <w:rPr>
          <w:rFonts w:ascii="HG丸ｺﾞｼｯｸM-PRO" w:eastAsia="HG丸ｺﾞｼｯｸM-PRO"/>
          <w:sz w:val="22"/>
          <w:szCs w:val="22"/>
        </w:rPr>
      </w:pPr>
    </w:p>
    <w:p w14:paraId="02DC62FD" w14:textId="77777777" w:rsidR="00A805A7" w:rsidRPr="00314B30" w:rsidRDefault="00A805A7" w:rsidP="00A805A7">
      <w:pPr>
        <w:spacing w:line="360" w:lineRule="auto"/>
        <w:ind w:firstLineChars="200" w:firstLine="440"/>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 xml:space="preserve">名　　　　称　　　聖マリアンナ医科大学附属病院等治験審査委員会　　　　　</w:t>
      </w:r>
    </w:p>
    <w:p w14:paraId="5BCE2387" w14:textId="77777777" w:rsidR="00A805A7" w:rsidRPr="00314B30" w:rsidRDefault="00A805A7" w:rsidP="00A805A7">
      <w:pPr>
        <w:ind w:leftChars="226" w:left="2455" w:hangingChars="900" w:hanging="1980"/>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種　　　　類　　　当該医療機関の長が他の医療機関の長と共同で設置した</w:t>
      </w:r>
    </w:p>
    <w:p w14:paraId="0E35E4EA" w14:textId="77777777" w:rsidR="00A805A7" w:rsidRPr="00314B30" w:rsidRDefault="00A805A7" w:rsidP="00A805A7">
      <w:pPr>
        <w:ind w:leftChars="1193" w:left="2549" w:hangingChars="20" w:hanging="44"/>
        <w:rPr>
          <w:rFonts w:ascii="HG丸ｺﾞｼｯｸM-PRO" w:eastAsia="HG丸ｺﾞｼｯｸM-PRO" w:cs="HG丸ｺﾞｼｯｸM-PRO"/>
          <w:sz w:val="22"/>
          <w:szCs w:val="22"/>
        </w:rPr>
      </w:pPr>
      <w:r w:rsidRPr="00314B30">
        <w:rPr>
          <w:rFonts w:ascii="HG丸ｺﾞｼｯｸM-PRO" w:eastAsia="HG丸ｺﾞｼｯｸM-PRO" w:cs="HG丸ｺﾞｼｯｸM-PRO" w:hint="eastAsia"/>
          <w:sz w:val="22"/>
          <w:szCs w:val="22"/>
        </w:rPr>
        <w:t>治験審査委員会</w:t>
      </w:r>
    </w:p>
    <w:p w14:paraId="449B9A95" w14:textId="77777777" w:rsidR="00A805A7" w:rsidRPr="00314B30" w:rsidRDefault="00A805A7" w:rsidP="00A805A7">
      <w:pPr>
        <w:ind w:leftChars="1256" w:left="2638" w:firstLineChars="24" w:firstLine="53"/>
        <w:rPr>
          <w:rFonts w:ascii="HG丸ｺﾞｼｯｸM-PRO" w:eastAsia="HG丸ｺﾞｼｯｸM-PRO"/>
          <w:sz w:val="22"/>
          <w:szCs w:val="22"/>
        </w:rPr>
      </w:pPr>
    </w:p>
    <w:p w14:paraId="20861B1A" w14:textId="77777777" w:rsidR="00A805A7" w:rsidRPr="00314B30" w:rsidRDefault="00A805A7" w:rsidP="00A805A7">
      <w:pPr>
        <w:ind w:leftChars="228" w:left="2459" w:hangingChars="900" w:hanging="1980"/>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設置者の名称　　　聖マリアンナ医科大学病院　病院長</w:t>
      </w:r>
    </w:p>
    <w:p w14:paraId="53CA672C" w14:textId="77777777" w:rsidR="00A805A7" w:rsidRPr="00314B30" w:rsidRDefault="00A805A7" w:rsidP="00A805A7">
      <w:pPr>
        <w:ind w:firstLineChars="1120" w:firstLine="2464"/>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聖マリアンナ医科大学横浜市西部病院　病院長</w:t>
      </w:r>
    </w:p>
    <w:p w14:paraId="16E4DBB4" w14:textId="77777777" w:rsidR="00A805A7" w:rsidRPr="00314B30" w:rsidRDefault="00A805A7" w:rsidP="00A805A7">
      <w:pPr>
        <w:ind w:leftChars="1174" w:left="2634" w:hangingChars="77" w:hanging="169"/>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聖マリアンナ医科大学東横病院　病院長</w:t>
      </w:r>
    </w:p>
    <w:p w14:paraId="64CD3E43" w14:textId="77777777" w:rsidR="00A805A7" w:rsidRPr="00314B30" w:rsidRDefault="00A805A7" w:rsidP="00A805A7">
      <w:pPr>
        <w:ind w:leftChars="1181" w:left="2634" w:hangingChars="70" w:hanging="154"/>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川崎市立多摩病院　病院長</w:t>
      </w:r>
    </w:p>
    <w:p w14:paraId="30DA812F" w14:textId="77777777" w:rsidR="00A805A7" w:rsidRPr="00314B30" w:rsidRDefault="00A805A7" w:rsidP="00A805A7">
      <w:pPr>
        <w:ind w:leftChars="228" w:left="2459" w:hangingChars="900" w:hanging="1980"/>
        <w:rPr>
          <w:rFonts w:ascii="HG丸ｺﾞｼｯｸM-PRO" w:eastAsia="HG丸ｺﾞｼｯｸM-PRO"/>
          <w:sz w:val="22"/>
          <w:szCs w:val="22"/>
        </w:rPr>
      </w:pPr>
    </w:p>
    <w:p w14:paraId="499AB0AE" w14:textId="77777777" w:rsidR="00A805A7" w:rsidRPr="00314B30" w:rsidRDefault="00A805A7" w:rsidP="00A805A7">
      <w:pPr>
        <w:ind w:firstLineChars="200" w:firstLine="440"/>
        <w:rPr>
          <w:rFonts w:ascii="HG丸ｺﾞｼｯｸM-PRO" w:eastAsia="HG丸ｺﾞｼｯｸM-PRO" w:cs="HG丸ｺﾞｼｯｸM-PRO"/>
          <w:sz w:val="22"/>
          <w:szCs w:val="22"/>
        </w:rPr>
      </w:pPr>
      <w:r w:rsidRPr="00314B30">
        <w:rPr>
          <w:rFonts w:ascii="HG丸ｺﾞｼｯｸM-PRO" w:eastAsia="HG丸ｺﾞｼｯｸM-PRO" w:cs="HG丸ｺﾞｼｯｸM-PRO" w:hint="eastAsia"/>
          <w:sz w:val="22"/>
          <w:szCs w:val="22"/>
        </w:rPr>
        <w:t>所　在　地　　　　神奈川県川崎市宮前区菅生2-16-1</w:t>
      </w:r>
    </w:p>
    <w:p w14:paraId="4E78DD6D" w14:textId="77777777" w:rsidR="00A805A7" w:rsidRPr="00314B30" w:rsidRDefault="00A805A7" w:rsidP="00A805A7">
      <w:pPr>
        <w:ind w:firstLineChars="200" w:firstLine="440"/>
        <w:rPr>
          <w:rFonts w:ascii="HG丸ｺﾞｼｯｸM-PRO" w:eastAsia="HG丸ｺﾞｼｯｸM-PRO" w:cs="HG丸ｺﾞｼｯｸM-PRO"/>
          <w:sz w:val="22"/>
          <w:szCs w:val="22"/>
        </w:rPr>
      </w:pPr>
    </w:p>
    <w:p w14:paraId="0DD36CC0" w14:textId="77777777" w:rsidR="00A805A7" w:rsidRPr="00314B30" w:rsidRDefault="00A805A7" w:rsidP="00A805A7">
      <w:pPr>
        <w:numPr>
          <w:ins w:id="0" w:author="Masaru Taguchi" w:date="2013-01-16T09:31:00Z"/>
        </w:numPr>
        <w:ind w:leftChars="217" w:left="456"/>
        <w:rPr>
          <w:ins w:id="1" w:author="Masaru Taguchi" w:date="2013-01-16T09:32:00Z"/>
          <w:rFonts w:ascii="HG丸ｺﾞｼｯｸM-PRO" w:eastAsia="HG丸ｺﾞｼｯｸM-PRO" w:hAnsi="Times New Roman"/>
          <w:sz w:val="22"/>
          <w:szCs w:val="22"/>
        </w:rPr>
      </w:pPr>
      <w:r w:rsidRPr="00314B30">
        <w:rPr>
          <w:rFonts w:ascii="HG丸ｺﾞｼｯｸM-PRO" w:eastAsia="HG丸ｺﾞｼｯｸM-PRO" w:hAnsi="Times New Roman" w:hint="eastAsia"/>
          <w:sz w:val="22"/>
          <w:szCs w:val="22"/>
        </w:rPr>
        <w:t>治験審査委員会について知りたいことがありましたら、遠慮なくおたずねください。</w:t>
      </w:r>
    </w:p>
    <w:p w14:paraId="02FFC68A" w14:textId="77777777" w:rsidR="00A805A7" w:rsidRDefault="00A805A7" w:rsidP="00A805A7">
      <w:pPr>
        <w:ind w:leftChars="228" w:left="919" w:hangingChars="200" w:hanging="440"/>
        <w:rPr>
          <w:rFonts w:ascii="HG丸ｺﾞｼｯｸM-PRO" w:eastAsia="HG丸ｺﾞｼｯｸM-PRO"/>
          <w:sz w:val="22"/>
          <w:szCs w:val="22"/>
        </w:rPr>
      </w:pPr>
      <w:r w:rsidRPr="00314B30">
        <w:rPr>
          <w:rFonts w:ascii="HG丸ｺﾞｼｯｸM-PRO" w:eastAsia="HG丸ｺﾞｼｯｸM-PRO" w:hint="eastAsia"/>
          <w:sz w:val="22"/>
          <w:szCs w:val="22"/>
        </w:rPr>
        <w:t>また、治験審査委員会の規程、手順書、委員名簿、会議の記録の概要等は下記のホームペ</w:t>
      </w:r>
    </w:p>
    <w:p w14:paraId="297045DF" w14:textId="77777777" w:rsidR="00A805A7" w:rsidRPr="00314B30" w:rsidRDefault="00A805A7" w:rsidP="00A805A7">
      <w:pPr>
        <w:ind w:leftChars="228" w:left="919" w:hangingChars="200" w:hanging="440"/>
        <w:rPr>
          <w:rFonts w:ascii="HG丸ｺﾞｼｯｸM-PRO" w:eastAsia="HG丸ｺﾞｼｯｸM-PRO"/>
          <w:sz w:val="22"/>
          <w:szCs w:val="22"/>
        </w:rPr>
      </w:pPr>
      <w:r w:rsidRPr="00314B30">
        <w:rPr>
          <w:rFonts w:ascii="HG丸ｺﾞｼｯｸM-PRO" w:eastAsia="HG丸ｺﾞｼｯｸM-PRO" w:hint="eastAsia"/>
          <w:sz w:val="22"/>
          <w:szCs w:val="22"/>
        </w:rPr>
        <w:t>ージに公開しています。</w:t>
      </w:r>
    </w:p>
    <w:p w14:paraId="53353628" w14:textId="77777777" w:rsidR="00A805A7" w:rsidRPr="00173EA1" w:rsidRDefault="00A805A7" w:rsidP="00A805A7">
      <w:pPr>
        <w:ind w:firstLineChars="150" w:firstLine="330"/>
        <w:rPr>
          <w:rFonts w:ascii="HG丸ｺﾞｼｯｸM-PRO" w:eastAsia="HG丸ｺﾞｼｯｸM-PRO"/>
          <w:sz w:val="22"/>
          <w:szCs w:val="22"/>
          <w:u w:val="single"/>
        </w:rPr>
      </w:pPr>
    </w:p>
    <w:p w14:paraId="3B6B8B93" w14:textId="77777777" w:rsidR="00A805A7" w:rsidRPr="00314B30" w:rsidRDefault="00A805A7" w:rsidP="00A805A7">
      <w:pPr>
        <w:ind w:firstLineChars="150" w:firstLine="330"/>
        <w:rPr>
          <w:rFonts w:ascii="HG丸ｺﾞｼｯｸM-PRO" w:eastAsia="HG丸ｺﾞｼｯｸM-PRO"/>
          <w:sz w:val="22"/>
          <w:szCs w:val="22"/>
          <w:u w:val="single"/>
        </w:rPr>
      </w:pPr>
      <w:r w:rsidRPr="00314B30">
        <w:rPr>
          <w:rFonts w:ascii="HG丸ｺﾞｼｯｸM-PRO" w:eastAsia="HG丸ｺﾞｼｯｸM-PRO" w:hint="eastAsia"/>
          <w:sz w:val="22"/>
          <w:szCs w:val="22"/>
          <w:u w:val="single"/>
        </w:rPr>
        <w:t>聖マリアンナ医科大学病院 治験管理室ホームページ</w:t>
      </w:r>
    </w:p>
    <w:p w14:paraId="27D66796" w14:textId="77777777" w:rsidR="00A805A7" w:rsidRPr="00314B30" w:rsidRDefault="00A805A7" w:rsidP="00A805A7">
      <w:pPr>
        <w:ind w:firstLineChars="700" w:firstLine="1540"/>
        <w:rPr>
          <w:rFonts w:ascii="HG丸ｺﾞｼｯｸM-PRO" w:eastAsia="HG丸ｺﾞｼｯｸM-PRO"/>
          <w:sz w:val="22"/>
          <w:szCs w:val="22"/>
          <w:u w:val="single"/>
        </w:rPr>
      </w:pPr>
      <w:r w:rsidRPr="00314B30">
        <w:rPr>
          <w:rFonts w:ascii="HG丸ｺﾞｼｯｸM-PRO" w:eastAsia="HG丸ｺﾞｼｯｸM-PRO" w:hint="eastAsia"/>
          <w:sz w:val="22"/>
          <w:szCs w:val="22"/>
          <w:u w:val="single"/>
        </w:rPr>
        <w:t>http：//www.marianna-u.ac.jp/hospital/ctc/web/index.html</w:t>
      </w:r>
    </w:p>
    <w:p w14:paraId="6750AF85" w14:textId="77777777" w:rsidR="00A805A7" w:rsidRDefault="00A805A7" w:rsidP="00515F14">
      <w:pPr>
        <w:rPr>
          <w:rFonts w:ascii="HG丸ｺﾞｼｯｸM-PRO" w:eastAsia="HG丸ｺﾞｼｯｸM-PRO"/>
          <w:color w:val="000000"/>
          <w:sz w:val="22"/>
          <w:szCs w:val="22"/>
        </w:rPr>
      </w:pPr>
    </w:p>
    <w:p w14:paraId="1D6A6CD7" w14:textId="17AEC6D7" w:rsidR="00515F14" w:rsidRDefault="00515F14" w:rsidP="00515F14">
      <w:pPr>
        <w:rPr>
          <w:rFonts w:ascii="HG丸ｺﾞｼｯｸM-PRO" w:eastAsia="HG丸ｺﾞｼｯｸM-PRO"/>
          <w:color w:val="000000"/>
          <w:sz w:val="22"/>
          <w:szCs w:val="22"/>
        </w:rPr>
      </w:pPr>
    </w:p>
    <w:p w14:paraId="270EF276" w14:textId="0D169729" w:rsidR="00DE3C62" w:rsidRDefault="00DE3C62" w:rsidP="00515F14">
      <w:pPr>
        <w:rPr>
          <w:rFonts w:ascii="HG丸ｺﾞｼｯｸM-PRO" w:eastAsia="HG丸ｺﾞｼｯｸM-PRO"/>
          <w:color w:val="000000"/>
          <w:sz w:val="22"/>
          <w:szCs w:val="22"/>
        </w:rPr>
      </w:pPr>
    </w:p>
    <w:p w14:paraId="36B1BD30" w14:textId="77777777" w:rsidR="00BD785B" w:rsidRDefault="00BD785B" w:rsidP="00515F14">
      <w:pPr>
        <w:rPr>
          <w:rFonts w:ascii="HG丸ｺﾞｼｯｸM-PRO" w:eastAsia="HG丸ｺﾞｼｯｸM-PRO"/>
          <w:color w:val="000000"/>
          <w:sz w:val="22"/>
          <w:szCs w:val="22"/>
        </w:rPr>
      </w:pPr>
    </w:p>
    <w:p w14:paraId="399CB790" w14:textId="77777777" w:rsidR="00DE3C62" w:rsidRDefault="00DE3C62" w:rsidP="00515F14">
      <w:pPr>
        <w:rPr>
          <w:rFonts w:ascii="HG丸ｺﾞｼｯｸM-PRO" w:eastAsia="HG丸ｺﾞｼｯｸM-PRO"/>
          <w:color w:val="000000"/>
          <w:sz w:val="22"/>
          <w:szCs w:val="22"/>
        </w:rPr>
      </w:pPr>
    </w:p>
    <w:p w14:paraId="16DE40AF" w14:textId="157D9116" w:rsidR="000C0A71" w:rsidRPr="00BD785B" w:rsidRDefault="000C0A71" w:rsidP="000C0A71">
      <w:pPr>
        <w:pStyle w:val="a3"/>
        <w:numPr>
          <w:ilvl w:val="0"/>
          <w:numId w:val="6"/>
        </w:numPr>
        <w:ind w:leftChars="0"/>
        <w:rPr>
          <w:rFonts w:ascii="HG丸ｺﾞｼｯｸM-PRO" w:eastAsia="HG丸ｺﾞｼｯｸM-PRO"/>
          <w:color w:val="000000"/>
          <w:sz w:val="22"/>
          <w:szCs w:val="22"/>
        </w:rPr>
      </w:pPr>
      <w:r>
        <w:rPr>
          <w:rFonts w:ascii="HG丸ｺﾞｼｯｸM-PRO" w:eastAsia="HG丸ｺﾞｼｯｸM-PRO" w:hint="eastAsia"/>
          <w:sz w:val="22"/>
          <w:szCs w:val="22"/>
        </w:rPr>
        <w:lastRenderedPageBreak/>
        <w:t>「治験の目的」：どのような理由でこの治験を実施するのか、この治験の目的を明記してください。</w:t>
      </w:r>
    </w:p>
    <w:p w14:paraId="0D33B144" w14:textId="77777777" w:rsidR="00BD785B" w:rsidRPr="000C0A71" w:rsidRDefault="00BD785B" w:rsidP="00BD785B">
      <w:pPr>
        <w:pStyle w:val="a3"/>
        <w:ind w:leftChars="0" w:left="240"/>
        <w:rPr>
          <w:rFonts w:ascii="HG丸ｺﾞｼｯｸM-PRO" w:eastAsia="HG丸ｺﾞｼｯｸM-PRO"/>
          <w:color w:val="000000"/>
          <w:sz w:val="22"/>
          <w:szCs w:val="22"/>
        </w:rPr>
      </w:pPr>
    </w:p>
    <w:p w14:paraId="67644579" w14:textId="132440FE" w:rsidR="00A805A7" w:rsidRPr="00BD785B" w:rsidRDefault="00A805A7" w:rsidP="00A805A7">
      <w:pPr>
        <w:numPr>
          <w:ilvl w:val="0"/>
          <w:numId w:val="6"/>
        </w:numPr>
        <w:tabs>
          <w:tab w:val="clear" w:pos="240"/>
          <w:tab w:val="num" w:pos="284"/>
        </w:tabs>
        <w:adjustRightInd/>
        <w:ind w:left="284" w:hanging="284"/>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当院においては「保険外併用療養費」と「</w:t>
      </w:r>
      <w:r w:rsidR="00742FA5">
        <w:rPr>
          <w:rFonts w:ascii="HG丸ｺﾞｼｯｸM-PRO" w:eastAsia="HG丸ｺﾞｼｯｸM-PRO" w:cs="HG丸ｺﾞｼｯｸM-PRO" w:hint="eastAsia"/>
          <w:sz w:val="22"/>
          <w:szCs w:val="22"/>
        </w:rPr>
        <w:t>負担軽減</w:t>
      </w:r>
      <w:r w:rsidRPr="00314B30">
        <w:rPr>
          <w:rFonts w:ascii="HG丸ｺﾞｼｯｸM-PRO" w:eastAsia="HG丸ｺﾞｼｯｸM-PRO" w:cs="HG丸ｺﾞｼｯｸM-PRO" w:hint="eastAsia"/>
          <w:sz w:val="22"/>
          <w:szCs w:val="22"/>
        </w:rPr>
        <w:t>費」の説明文章は、別項目にして記載しています。</w:t>
      </w:r>
    </w:p>
    <w:p w14:paraId="70DE0818" w14:textId="77777777" w:rsidR="00BD785B" w:rsidRPr="00314B30" w:rsidRDefault="00BD785B" w:rsidP="00BD785B">
      <w:pPr>
        <w:adjustRightInd/>
        <w:rPr>
          <w:rFonts w:ascii="HG丸ｺﾞｼｯｸM-PRO" w:eastAsia="HG丸ｺﾞｼｯｸM-PRO"/>
          <w:sz w:val="22"/>
          <w:szCs w:val="22"/>
        </w:rPr>
      </w:pPr>
    </w:p>
    <w:p w14:paraId="0F3966F6" w14:textId="77777777" w:rsidR="00A805A7" w:rsidRPr="00314B30" w:rsidRDefault="00A805A7" w:rsidP="00A805A7">
      <w:pPr>
        <w:numPr>
          <w:ilvl w:val="0"/>
          <w:numId w:val="5"/>
        </w:numPr>
        <w:adjustRightInd/>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費用の負担について</w:t>
      </w:r>
    </w:p>
    <w:p w14:paraId="282F939B" w14:textId="77777777" w:rsidR="00A805A7" w:rsidRPr="00314B30" w:rsidRDefault="00A805A7" w:rsidP="00A805A7">
      <w:pPr>
        <w:rPr>
          <w:rFonts w:ascii="HG丸ｺﾞｼｯｸM-PRO" w:eastAsia="HG丸ｺﾞｼｯｸM-PRO"/>
          <w:sz w:val="22"/>
          <w:szCs w:val="22"/>
        </w:rPr>
      </w:pPr>
    </w:p>
    <w:p w14:paraId="443E698A" w14:textId="326B6076" w:rsidR="00A805A7" w:rsidRPr="00314B30" w:rsidRDefault="00A805A7" w:rsidP="00A805A7">
      <w:pPr>
        <w:pStyle w:val="2"/>
        <w:ind w:left="994"/>
        <w:rPr>
          <w:rFonts w:ascii="HG丸ｺﾞｼｯｸM-PRO" w:eastAsia="HG丸ｺﾞｼｯｸM-PRO" w:cs="HG丸ｺﾞｼｯｸM-PRO"/>
          <w:sz w:val="22"/>
          <w:szCs w:val="22"/>
        </w:rPr>
      </w:pPr>
      <w:r w:rsidRPr="00314B30">
        <w:rPr>
          <w:rFonts w:ascii="HG丸ｺﾞｼｯｸM-PRO" w:eastAsia="HG丸ｺﾞｼｯｸM-PRO" w:cs="HG丸ｺﾞｼｯｸM-PRO" w:hint="eastAsia"/>
          <w:sz w:val="22"/>
          <w:szCs w:val="22"/>
        </w:rPr>
        <w:t>治験薬投与期間は、全ての受診科で実施する検査費用、画像診断費用、及び一部の薬代を、治験を実施している</w:t>
      </w:r>
      <w:r w:rsidRPr="003147AE">
        <w:rPr>
          <w:rFonts w:ascii="HG丸ｺﾞｼｯｸM-PRO" w:eastAsia="HG丸ｺﾞｼｯｸM-PRO" w:cs="HG丸ｺﾞｼｯｸM-PRO" w:hint="eastAsia"/>
          <w:sz w:val="22"/>
          <w:szCs w:val="22"/>
          <w:u w:val="single"/>
        </w:rPr>
        <w:t>製薬</w:t>
      </w:r>
      <w:r w:rsidRPr="00314B30">
        <w:rPr>
          <w:rFonts w:ascii="HG丸ｺﾞｼｯｸM-PRO" w:eastAsia="HG丸ｺﾞｼｯｸM-PRO" w:cs="HG丸ｺﾞｼｯｸM-PRO" w:hint="eastAsia"/>
          <w:sz w:val="22"/>
          <w:szCs w:val="22"/>
        </w:rPr>
        <w:t>会社が負担します。</w:t>
      </w:r>
      <w:r w:rsidR="00406E62">
        <w:rPr>
          <w:rFonts w:ascii="HG丸ｺﾞｼｯｸM-PRO" w:eastAsia="HG丸ｺﾞｼｯｸM-PRO" w:cs="HG丸ｺﾞｼｯｸM-PRO" w:hint="eastAsia"/>
          <w:sz w:val="22"/>
          <w:szCs w:val="22"/>
        </w:rPr>
        <w:t>また、ご同意いただいてから治験薬投与開始まで、及び治験薬服薬終了後から○○までの</w:t>
      </w:r>
      <w:r w:rsidR="00B073DA">
        <w:rPr>
          <w:rFonts w:ascii="HG丸ｺﾞｼｯｸM-PRO" w:eastAsia="HG丸ｺﾞｼｯｸM-PRO" w:cs="HG丸ｺﾞｼｯｸM-PRO" w:hint="eastAsia"/>
          <w:sz w:val="22"/>
          <w:szCs w:val="22"/>
        </w:rPr>
        <w:t>治験のための</w:t>
      </w:r>
      <w:r w:rsidR="00B073DA" w:rsidRPr="00314B30">
        <w:rPr>
          <w:rFonts w:ascii="HG丸ｺﾞｼｯｸM-PRO" w:eastAsia="HG丸ｺﾞｼｯｸM-PRO" w:cs="HG丸ｺﾞｼｯｸM-PRO" w:hint="eastAsia"/>
          <w:sz w:val="22"/>
          <w:szCs w:val="22"/>
        </w:rPr>
        <w:t>検査費用、画像診断費用</w:t>
      </w:r>
      <w:r w:rsidR="00B073DA">
        <w:rPr>
          <w:rFonts w:ascii="HG丸ｺﾞｼｯｸM-PRO" w:eastAsia="HG丸ｺﾞｼｯｸM-PRO" w:cs="HG丸ｺﾞｼｯｸM-PRO" w:hint="eastAsia"/>
          <w:sz w:val="22"/>
          <w:szCs w:val="22"/>
        </w:rPr>
        <w:t>も</w:t>
      </w:r>
      <w:r w:rsidR="00B073DA" w:rsidRPr="00314B30">
        <w:rPr>
          <w:rFonts w:ascii="HG丸ｺﾞｼｯｸM-PRO" w:eastAsia="HG丸ｺﾞｼｯｸM-PRO" w:cs="HG丸ｺﾞｼｯｸM-PRO" w:hint="eastAsia"/>
          <w:sz w:val="22"/>
          <w:szCs w:val="22"/>
        </w:rPr>
        <w:t>治験を実施している</w:t>
      </w:r>
      <w:r w:rsidR="00B073DA" w:rsidRPr="003147AE">
        <w:rPr>
          <w:rFonts w:ascii="HG丸ｺﾞｼｯｸM-PRO" w:eastAsia="HG丸ｺﾞｼｯｸM-PRO" w:cs="HG丸ｺﾞｼｯｸM-PRO" w:hint="eastAsia"/>
          <w:sz w:val="22"/>
          <w:szCs w:val="22"/>
          <w:u w:val="single"/>
        </w:rPr>
        <w:t>製薬</w:t>
      </w:r>
      <w:r w:rsidR="00B073DA" w:rsidRPr="00314B30">
        <w:rPr>
          <w:rFonts w:ascii="HG丸ｺﾞｼｯｸM-PRO" w:eastAsia="HG丸ｺﾞｼｯｸM-PRO" w:cs="HG丸ｺﾞｼｯｸM-PRO" w:hint="eastAsia"/>
          <w:sz w:val="22"/>
          <w:szCs w:val="22"/>
        </w:rPr>
        <w:t>会社が負担します</w:t>
      </w:r>
      <w:r w:rsidR="00B073DA">
        <w:rPr>
          <w:rFonts w:ascii="HG丸ｺﾞｼｯｸM-PRO" w:eastAsia="HG丸ｺﾞｼｯｸM-PRO" w:cs="HG丸ｺﾞｼｯｸM-PRO" w:hint="eastAsia"/>
          <w:sz w:val="22"/>
          <w:szCs w:val="22"/>
        </w:rPr>
        <w:t>。</w:t>
      </w:r>
      <w:r w:rsidRPr="00314B30">
        <w:rPr>
          <w:rFonts w:ascii="HG丸ｺﾞｼｯｸM-PRO" w:eastAsia="HG丸ｺﾞｼｯｸM-PRO" w:cs="HG丸ｺﾞｼｯｸM-PRO" w:hint="eastAsia"/>
          <w:sz w:val="22"/>
          <w:szCs w:val="22"/>
        </w:rPr>
        <w:t>そのため、あなたが普段支払っている医療費などの負担額が少なくなる場合があります。</w:t>
      </w:r>
    </w:p>
    <w:p w14:paraId="2963B0DF" w14:textId="5D369E91" w:rsidR="00A805A7" w:rsidRDefault="00A805A7" w:rsidP="00A805A7">
      <w:pPr>
        <w:pStyle w:val="2"/>
        <w:ind w:left="994"/>
        <w:rPr>
          <w:rFonts w:ascii="HG丸ｺﾞｼｯｸM-PRO" w:eastAsia="HG丸ｺﾞｼｯｸM-PRO" w:cs="HG丸ｺﾞｼｯｸM-PRO"/>
          <w:sz w:val="22"/>
          <w:szCs w:val="22"/>
        </w:rPr>
      </w:pPr>
    </w:p>
    <w:p w14:paraId="136E1B1D" w14:textId="77777777" w:rsidR="00FD0030" w:rsidRPr="00314B30" w:rsidRDefault="00FD0030" w:rsidP="00A805A7">
      <w:pPr>
        <w:pStyle w:val="2"/>
        <w:ind w:left="994"/>
        <w:rPr>
          <w:rFonts w:ascii="HG丸ｺﾞｼｯｸM-PRO" w:eastAsia="HG丸ｺﾞｼｯｸM-PRO" w:cs="HG丸ｺﾞｼｯｸM-PRO" w:hint="eastAsia"/>
          <w:sz w:val="22"/>
          <w:szCs w:val="22"/>
        </w:rPr>
      </w:pPr>
    </w:p>
    <w:p w14:paraId="3CDFB3B1" w14:textId="77777777" w:rsidR="00A805A7" w:rsidRPr="00314B30" w:rsidRDefault="00742FA5" w:rsidP="00A805A7">
      <w:pPr>
        <w:numPr>
          <w:ilvl w:val="0"/>
          <w:numId w:val="5"/>
        </w:numPr>
        <w:adjustRightInd/>
        <w:rPr>
          <w:rFonts w:ascii="HG丸ｺﾞｼｯｸM-PRO" w:eastAsia="HG丸ｺﾞｼｯｸM-PRO"/>
          <w:sz w:val="22"/>
          <w:szCs w:val="22"/>
        </w:rPr>
      </w:pPr>
      <w:r>
        <w:rPr>
          <w:rFonts w:ascii="HG丸ｺﾞｼｯｸM-PRO" w:eastAsia="HG丸ｺﾞｼｯｸM-PRO" w:cs="HG丸ｺﾞｼｯｸM-PRO" w:hint="eastAsia"/>
          <w:sz w:val="22"/>
          <w:szCs w:val="22"/>
        </w:rPr>
        <w:t>負担軽減費</w:t>
      </w:r>
    </w:p>
    <w:p w14:paraId="6CFD6F14" w14:textId="77777777" w:rsidR="00A805A7" w:rsidRPr="00314B30" w:rsidRDefault="00A805A7" w:rsidP="00A805A7">
      <w:pPr>
        <w:rPr>
          <w:rFonts w:ascii="HG丸ｺﾞｼｯｸM-PRO" w:eastAsia="HG丸ｺﾞｼｯｸM-PRO"/>
          <w:sz w:val="22"/>
          <w:szCs w:val="22"/>
        </w:rPr>
      </w:pPr>
    </w:p>
    <w:p w14:paraId="519B540A" w14:textId="0F478822" w:rsidR="00A805A7" w:rsidRPr="00314B30" w:rsidRDefault="00A805A7" w:rsidP="00A805A7">
      <w:pPr>
        <w:ind w:left="994"/>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この</w:t>
      </w:r>
      <w:r w:rsidR="00742FA5">
        <w:rPr>
          <w:rFonts w:ascii="HG丸ｺﾞｼｯｸM-PRO" w:eastAsia="HG丸ｺﾞｼｯｸM-PRO" w:cs="HG丸ｺﾞｼｯｸM-PRO" w:hint="eastAsia"/>
          <w:sz w:val="22"/>
          <w:szCs w:val="22"/>
        </w:rPr>
        <w:t>負担軽減</w:t>
      </w:r>
      <w:r w:rsidRPr="00314B30">
        <w:rPr>
          <w:rFonts w:ascii="HG丸ｺﾞｼｯｸM-PRO" w:eastAsia="HG丸ｺﾞｼｯｸM-PRO" w:cs="HG丸ｺﾞｼｯｸM-PRO" w:hint="eastAsia"/>
          <w:sz w:val="22"/>
          <w:szCs w:val="22"/>
        </w:rPr>
        <w:t>費は、あなたが被験者になることに同意された臨床試験に協力していただき、来院していただく時の負担を軽減するためのものです。指定された診察・測定・検査のための来院日毎に、</w:t>
      </w:r>
      <w:r w:rsidR="00742FA5">
        <w:rPr>
          <w:rFonts w:ascii="HG丸ｺﾞｼｯｸM-PRO" w:eastAsia="HG丸ｺﾞｼｯｸM-PRO" w:cs="HG丸ｺﾞｼｯｸM-PRO" w:hint="eastAsia"/>
          <w:sz w:val="22"/>
          <w:szCs w:val="22"/>
        </w:rPr>
        <w:t>負担軽減</w:t>
      </w:r>
      <w:r w:rsidRPr="00314B30">
        <w:rPr>
          <w:rFonts w:ascii="HG丸ｺﾞｼｯｸM-PRO" w:eastAsia="HG丸ｺﾞｼｯｸM-PRO" w:cs="HG丸ｺﾞｼｯｸM-PRO" w:hint="eastAsia"/>
          <w:sz w:val="22"/>
          <w:szCs w:val="22"/>
        </w:rPr>
        <w:t>費として１回</w:t>
      </w:r>
      <w:r w:rsidRPr="00314B30">
        <w:rPr>
          <w:rFonts w:ascii="HG丸ｺﾞｼｯｸM-PRO" w:eastAsia="HG丸ｺﾞｼｯｸM-PRO" w:hint="eastAsia"/>
          <w:sz w:val="22"/>
          <w:szCs w:val="22"/>
        </w:rPr>
        <w:t>10,000</w:t>
      </w:r>
      <w:r w:rsidRPr="00314B30">
        <w:rPr>
          <w:rFonts w:ascii="HG丸ｺﾞｼｯｸM-PRO" w:eastAsia="HG丸ｺﾞｼｯｸM-PRO" w:cs="HG丸ｺﾞｼｯｸM-PRO" w:hint="eastAsia"/>
          <w:sz w:val="22"/>
          <w:szCs w:val="22"/>
        </w:rPr>
        <w:t>円をお支払いいたします。交通費やお食事代などにお使い下さい。</w:t>
      </w:r>
    </w:p>
    <w:p w14:paraId="4EF3F48D" w14:textId="77777777" w:rsidR="00A805A7" w:rsidRPr="00314B30" w:rsidRDefault="00A805A7" w:rsidP="00A805A7">
      <w:pPr>
        <w:ind w:left="994"/>
        <w:rPr>
          <w:rFonts w:ascii="HG丸ｺﾞｼｯｸM-PRO" w:eastAsia="HG丸ｺﾞｼｯｸM-PRO"/>
          <w:sz w:val="22"/>
          <w:szCs w:val="22"/>
        </w:rPr>
      </w:pPr>
    </w:p>
    <w:p w14:paraId="7FF994CB" w14:textId="77777777" w:rsidR="00A805A7" w:rsidRPr="00314B30" w:rsidRDefault="00A805A7" w:rsidP="00A805A7">
      <w:pPr>
        <w:ind w:firstLineChars="300" w:firstLine="660"/>
        <w:rPr>
          <w:rFonts w:ascii="HG丸ｺﾞｼｯｸM-PRO" w:eastAsia="HG丸ｺﾞｼｯｸM-PRO" w:cs="HG丸ｺﾞｼｯｸM-PRO"/>
          <w:sz w:val="22"/>
          <w:szCs w:val="22"/>
        </w:rPr>
      </w:pPr>
      <w:r w:rsidRPr="00314B30">
        <w:rPr>
          <w:rFonts w:ascii="HG丸ｺﾞｼｯｸM-PRO" w:eastAsia="HG丸ｺﾞｼｯｸM-PRO" w:cs="HG丸ｺﾞｼｯｸM-PRO" w:hint="eastAsia"/>
          <w:sz w:val="22"/>
          <w:szCs w:val="22"/>
        </w:rPr>
        <w:t>支払い予定日［同意日、個々のスケジュール･･･］又は</w:t>
      </w:r>
    </w:p>
    <w:p w14:paraId="24CE2C34" w14:textId="77777777" w:rsidR="00A805A7" w:rsidRPr="00314B30" w:rsidRDefault="00A805A7" w:rsidP="00A805A7">
      <w:pPr>
        <w:ind w:left="994" w:firstLineChars="400" w:firstLine="880"/>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w:t>
      </w:r>
      <w:r>
        <w:rPr>
          <w:rFonts w:ascii="HG丸ｺﾞｼｯｸM-PRO" w:eastAsia="HG丸ｺﾞｼｯｸM-PRO" w:cs="HG丸ｺﾞｼｯｸM-PRO" w:hint="eastAsia"/>
          <w:sz w:val="22"/>
          <w:szCs w:val="22"/>
        </w:rPr>
        <w:t>○ページ</w:t>
      </w:r>
      <w:r w:rsidRPr="00314B30">
        <w:rPr>
          <w:rFonts w:ascii="HG丸ｺﾞｼｯｸM-PRO" w:eastAsia="HG丸ｺﾞｼｯｸM-PRO" w:cs="HG丸ｺﾞｼｯｸM-PRO" w:hint="eastAsia"/>
          <w:sz w:val="22"/>
          <w:szCs w:val="22"/>
        </w:rPr>
        <w:t>に記載されているスケジュール表に定められている来院日毎」</w:t>
      </w:r>
    </w:p>
    <w:p w14:paraId="1482957E" w14:textId="77777777" w:rsidR="00A805A7" w:rsidRPr="00314B30" w:rsidRDefault="00A805A7" w:rsidP="00A805A7">
      <w:pPr>
        <w:tabs>
          <w:tab w:val="left" w:pos="2400"/>
        </w:tabs>
        <w:ind w:left="994"/>
        <w:rPr>
          <w:rFonts w:ascii="HG丸ｺﾞｼｯｸM-PRO" w:eastAsia="HG丸ｺﾞｼｯｸM-PRO"/>
          <w:sz w:val="22"/>
          <w:szCs w:val="22"/>
        </w:rPr>
      </w:pPr>
      <w:r w:rsidRPr="00314B30">
        <w:rPr>
          <w:rFonts w:ascii="HG丸ｺﾞｼｯｸM-PRO" w:eastAsia="HG丸ｺﾞｼｯｸM-PRO" w:hint="eastAsia"/>
          <w:sz w:val="22"/>
          <w:szCs w:val="22"/>
        </w:rPr>
        <w:tab/>
      </w:r>
    </w:p>
    <w:p w14:paraId="53FB7A1C" w14:textId="77777777" w:rsidR="00BD785B" w:rsidRDefault="00BD785B" w:rsidP="00A805A7">
      <w:pPr>
        <w:tabs>
          <w:tab w:val="left" w:pos="2400"/>
        </w:tabs>
        <w:ind w:left="994"/>
        <w:rPr>
          <w:rFonts w:ascii="HG丸ｺﾞｼｯｸM-PRO" w:eastAsia="HG丸ｺﾞｼｯｸM-PRO" w:hAnsi="HGP創英角ﾎﾟｯﾌﾟ体"/>
          <w:color w:val="FF0000"/>
          <w:sz w:val="22"/>
          <w:szCs w:val="22"/>
        </w:rPr>
      </w:pPr>
    </w:p>
    <w:p w14:paraId="66E5B5D5" w14:textId="77777777" w:rsidR="00BD785B" w:rsidRDefault="00BD785B" w:rsidP="00BD785B">
      <w:pPr>
        <w:pStyle w:val="a3"/>
        <w:numPr>
          <w:ilvl w:val="0"/>
          <w:numId w:val="5"/>
        </w:numPr>
        <w:ind w:leftChars="0"/>
        <w:rPr>
          <w:rFonts w:ascii="HG丸ｺﾞｼｯｸM-PRO" w:eastAsia="HG丸ｺﾞｼｯｸM-PRO"/>
          <w:sz w:val="22"/>
          <w:szCs w:val="22"/>
        </w:rPr>
      </w:pPr>
      <w:r>
        <w:rPr>
          <w:rFonts w:ascii="HG丸ｺﾞｼｯｸM-PRO" w:eastAsia="HG丸ｺﾞｼｯｸM-PRO" w:hint="eastAsia"/>
          <w:sz w:val="22"/>
          <w:szCs w:val="22"/>
        </w:rPr>
        <w:t>臨床検査　　血算・生化の項目は具体的に記載してください。</w:t>
      </w:r>
    </w:p>
    <w:p w14:paraId="3F92382E" w14:textId="77777777" w:rsidR="00430BA2" w:rsidRDefault="00430BA2" w:rsidP="00A805A7">
      <w:pPr>
        <w:tabs>
          <w:tab w:val="left" w:pos="2400"/>
        </w:tabs>
        <w:ind w:left="994"/>
        <w:rPr>
          <w:rFonts w:ascii="HG丸ｺﾞｼｯｸM-PRO" w:eastAsia="HG丸ｺﾞｼｯｸM-PRO" w:hAnsi="HGP創英角ﾎﾟｯﾌﾟ体"/>
          <w:color w:val="FF0000"/>
          <w:sz w:val="22"/>
          <w:szCs w:val="22"/>
        </w:rPr>
      </w:pPr>
    </w:p>
    <w:p w14:paraId="19B6949C" w14:textId="211F9F12" w:rsidR="00430BA2" w:rsidRPr="00314B30" w:rsidRDefault="00430BA2" w:rsidP="00430BA2">
      <w:pPr>
        <w:numPr>
          <w:ilvl w:val="0"/>
          <w:numId w:val="5"/>
        </w:numPr>
        <w:adjustRightInd/>
        <w:rPr>
          <w:rFonts w:ascii="HG丸ｺﾞｼｯｸM-PRO" w:eastAsia="HG丸ｺﾞｼｯｸM-PRO"/>
          <w:sz w:val="22"/>
          <w:szCs w:val="22"/>
        </w:rPr>
      </w:pPr>
      <w:r w:rsidRPr="00430BA2">
        <w:rPr>
          <w:rFonts w:ascii="HG丸ｺﾞｼｯｸM-PRO" w:eastAsia="HG丸ｺﾞｼｯｸM-PRO" w:cs="HG丸ｺﾞｼｯｸM-PRO" w:hint="eastAsia"/>
          <w:sz w:val="22"/>
          <w:szCs w:val="22"/>
        </w:rPr>
        <w:t>治験参加の随時拒否または撤回した際のデータの取り扱いに</w:t>
      </w:r>
      <w:r>
        <w:rPr>
          <w:rFonts w:ascii="HG丸ｺﾞｼｯｸM-PRO" w:eastAsia="HG丸ｺﾞｼｯｸM-PRO" w:cs="HG丸ｺﾞｼｯｸM-PRO" w:hint="eastAsia"/>
          <w:sz w:val="22"/>
          <w:szCs w:val="22"/>
        </w:rPr>
        <w:t>ついて</w:t>
      </w:r>
    </w:p>
    <w:p w14:paraId="0C6FF54C" w14:textId="77777777" w:rsidR="00430BA2" w:rsidRPr="00314B30" w:rsidRDefault="00430BA2" w:rsidP="00430BA2">
      <w:pPr>
        <w:rPr>
          <w:rFonts w:ascii="HG丸ｺﾞｼｯｸM-PRO" w:eastAsia="HG丸ｺﾞｼｯｸM-PRO"/>
          <w:sz w:val="22"/>
          <w:szCs w:val="22"/>
        </w:rPr>
      </w:pPr>
    </w:p>
    <w:p w14:paraId="14873F1C" w14:textId="5D6DC5A2" w:rsidR="00406E62" w:rsidRDefault="00F967E0" w:rsidP="0045010A">
      <w:pPr>
        <w:tabs>
          <w:tab w:val="left" w:pos="2400"/>
        </w:tabs>
        <w:ind w:left="994"/>
        <w:rPr>
          <w:rFonts w:ascii="HG丸ｺﾞｼｯｸM-PRO" w:eastAsia="HG丸ｺﾞｼｯｸM-PRO" w:cs="HG丸ｺﾞｼｯｸM-PRO"/>
          <w:sz w:val="22"/>
          <w:szCs w:val="22"/>
        </w:rPr>
      </w:pPr>
      <w:r w:rsidRPr="00430BA2">
        <w:rPr>
          <w:rFonts w:ascii="HG丸ｺﾞｼｯｸM-PRO" w:eastAsia="HG丸ｺﾞｼｯｸM-PRO" w:cs="HG丸ｺﾞｼｯｸM-PRO" w:hint="eastAsia"/>
          <w:sz w:val="22"/>
          <w:szCs w:val="22"/>
        </w:rPr>
        <w:t>あなたが治験の参加を</w:t>
      </w:r>
      <w:r w:rsidR="00CF6D6E">
        <w:rPr>
          <w:rFonts w:ascii="HG丸ｺﾞｼｯｸM-PRO" w:eastAsia="HG丸ｺﾞｼｯｸM-PRO" w:cs="HG丸ｺﾞｼｯｸM-PRO" w:hint="eastAsia"/>
          <w:sz w:val="22"/>
          <w:szCs w:val="22"/>
        </w:rPr>
        <w:t>中止し、同意の取り下げを希望された場合は、採取した検体やデータは使用せずに廃棄いたします。</w:t>
      </w:r>
      <w:r w:rsidR="00430BA2" w:rsidRPr="00430BA2">
        <w:rPr>
          <w:rFonts w:ascii="HG丸ｺﾞｼｯｸM-PRO" w:eastAsia="HG丸ｺﾞｼｯｸM-PRO" w:cs="HG丸ｺﾞｼｯｸM-PRO" w:hint="eastAsia"/>
          <w:sz w:val="22"/>
          <w:szCs w:val="22"/>
        </w:rPr>
        <w:t>ただし、</w:t>
      </w:r>
      <w:r w:rsidR="00CF6D6E">
        <w:rPr>
          <w:rFonts w:ascii="HG丸ｺﾞｼｯｸM-PRO" w:eastAsia="HG丸ｺﾞｼｯｸM-PRO" w:cs="HG丸ｺﾞｼｯｸM-PRO" w:hint="eastAsia"/>
          <w:sz w:val="22"/>
          <w:szCs w:val="22"/>
        </w:rPr>
        <w:t>すでに収集した検体やデータが匿名化やコード化されていた場合は、個人を特定し、その情報のみを廃棄することができません。</w:t>
      </w:r>
    </w:p>
    <w:p w14:paraId="5743B1FD" w14:textId="5B102474" w:rsidR="005E4762" w:rsidRDefault="005E4762" w:rsidP="0045010A">
      <w:pPr>
        <w:tabs>
          <w:tab w:val="left" w:pos="2400"/>
        </w:tabs>
        <w:ind w:left="994"/>
        <w:rPr>
          <w:rFonts w:ascii="HG丸ｺﾞｼｯｸM-PRO" w:eastAsia="HG丸ｺﾞｼｯｸM-PRO" w:cs="HG丸ｺﾞｼｯｸM-PRO"/>
          <w:sz w:val="22"/>
          <w:szCs w:val="22"/>
        </w:rPr>
      </w:pPr>
    </w:p>
    <w:p w14:paraId="15536569" w14:textId="3B663CDE" w:rsidR="005E4762" w:rsidRDefault="005E4762" w:rsidP="0045010A">
      <w:pPr>
        <w:tabs>
          <w:tab w:val="left" w:pos="2400"/>
        </w:tabs>
        <w:ind w:left="994"/>
        <w:rPr>
          <w:rFonts w:ascii="HG丸ｺﾞｼｯｸM-PRO" w:eastAsia="HG丸ｺﾞｼｯｸM-PRO" w:cs="HG丸ｺﾞｼｯｸM-PRO"/>
          <w:sz w:val="22"/>
          <w:szCs w:val="22"/>
        </w:rPr>
      </w:pPr>
    </w:p>
    <w:p w14:paraId="5C39F4AD" w14:textId="366C7D7F" w:rsidR="005E4762" w:rsidRDefault="005E4762" w:rsidP="0045010A">
      <w:pPr>
        <w:tabs>
          <w:tab w:val="left" w:pos="2400"/>
        </w:tabs>
        <w:ind w:left="994"/>
        <w:rPr>
          <w:rFonts w:ascii="HG丸ｺﾞｼｯｸM-PRO" w:eastAsia="HG丸ｺﾞｼｯｸM-PRO" w:cs="HG丸ｺﾞｼｯｸM-PRO"/>
          <w:sz w:val="22"/>
          <w:szCs w:val="22"/>
        </w:rPr>
      </w:pPr>
    </w:p>
    <w:p w14:paraId="7B173325" w14:textId="4412139E" w:rsidR="005E4762" w:rsidRDefault="005E4762" w:rsidP="0045010A">
      <w:pPr>
        <w:tabs>
          <w:tab w:val="left" w:pos="2400"/>
        </w:tabs>
        <w:ind w:left="994"/>
        <w:rPr>
          <w:rFonts w:ascii="HG丸ｺﾞｼｯｸM-PRO" w:eastAsia="HG丸ｺﾞｼｯｸM-PRO" w:cs="HG丸ｺﾞｼｯｸM-PRO"/>
          <w:sz w:val="22"/>
          <w:szCs w:val="22"/>
        </w:rPr>
      </w:pPr>
    </w:p>
    <w:p w14:paraId="04C94C0E" w14:textId="238CDBD5" w:rsidR="00EE6671" w:rsidRPr="00314B30" w:rsidRDefault="00A805A7" w:rsidP="00EE6671">
      <w:pPr>
        <w:numPr>
          <w:ilvl w:val="0"/>
          <w:numId w:val="6"/>
        </w:numPr>
        <w:tabs>
          <w:tab w:val="clear" w:pos="240"/>
          <w:tab w:val="num" w:pos="142"/>
        </w:tabs>
        <w:adjustRightInd/>
        <w:ind w:hanging="382"/>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 xml:space="preserve">　「健康被害が発生した場合の処置について」及び「健康被害の補償について」の項目は同一項目とし、下記文章に訂正をお願いします。</w:t>
      </w:r>
    </w:p>
    <w:p w14:paraId="3977638B" w14:textId="690E8B4E" w:rsidR="00EE6671" w:rsidRDefault="00EE6671" w:rsidP="00EE6671">
      <w:pPr>
        <w:rPr>
          <w:rFonts w:ascii="HG丸ｺﾞｼｯｸM-PRO" w:eastAsia="HG丸ｺﾞｼｯｸM-PRO"/>
          <w:sz w:val="22"/>
          <w:szCs w:val="22"/>
        </w:rPr>
      </w:pPr>
    </w:p>
    <w:p w14:paraId="6E032C77" w14:textId="77777777" w:rsidR="00406E62" w:rsidRPr="00314B30" w:rsidRDefault="00406E62" w:rsidP="00EE6671">
      <w:pPr>
        <w:rPr>
          <w:rFonts w:ascii="HG丸ｺﾞｼｯｸM-PRO" w:eastAsia="HG丸ｺﾞｼｯｸM-PRO"/>
          <w:sz w:val="22"/>
          <w:szCs w:val="22"/>
        </w:rPr>
      </w:pPr>
    </w:p>
    <w:p w14:paraId="13CA3F44" w14:textId="77777777" w:rsidR="00EE6671" w:rsidRPr="00314B30" w:rsidRDefault="00EE6671" w:rsidP="00EE6671">
      <w:pPr>
        <w:numPr>
          <w:ilvl w:val="0"/>
          <w:numId w:val="5"/>
        </w:numPr>
        <w:adjustRightInd/>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 xml:space="preserve">健康被害が発生した場合の補償及び治療について　</w:t>
      </w:r>
    </w:p>
    <w:p w14:paraId="50E9C8D4" w14:textId="77777777" w:rsidR="00EE6671" w:rsidRPr="00314B30" w:rsidRDefault="00EE6671" w:rsidP="00EE6671">
      <w:pPr>
        <w:rPr>
          <w:rFonts w:ascii="HG丸ｺﾞｼｯｸM-PRO" w:eastAsia="HG丸ｺﾞｼｯｸM-PRO"/>
          <w:sz w:val="22"/>
          <w:szCs w:val="22"/>
        </w:rPr>
      </w:pPr>
    </w:p>
    <w:p w14:paraId="33CA3E8A" w14:textId="77777777" w:rsidR="00EE6671" w:rsidRPr="00314B30" w:rsidRDefault="00EE6671" w:rsidP="00EE6671">
      <w:pPr>
        <w:pStyle w:val="2"/>
        <w:ind w:left="994"/>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あなたがこの治験に参加することによって障害または疾病等何らかの新たな健康被害を被った場合には、適切な治療を行います。また、その健康被害等が治験依頼者である○○製薬株式会社の定める補償基準に該当するときは、その補償基準に</w:t>
      </w:r>
      <w:r w:rsidRPr="00314B30">
        <w:rPr>
          <w:rFonts w:ascii="HG丸ｺﾞｼｯｸM-PRO" w:eastAsia="HG丸ｺﾞｼｯｸM-PRO" w:hint="eastAsia"/>
          <w:sz w:val="22"/>
          <w:szCs w:val="22"/>
        </w:rPr>
        <w:t>基づいて医療費、医療手当て</w:t>
      </w:r>
      <w:r w:rsidRPr="00314B30">
        <w:rPr>
          <w:rFonts w:ascii="HG丸ｺﾞｼｯｸM-PRO" w:eastAsia="HG丸ｺﾞｼｯｸM-PRO" w:hint="eastAsia"/>
          <w:b/>
          <w:color w:val="FF0000"/>
          <w:sz w:val="22"/>
          <w:szCs w:val="22"/>
        </w:rPr>
        <w:t>及び障害補償金</w:t>
      </w:r>
      <w:r w:rsidRPr="00314B30">
        <w:rPr>
          <w:rFonts w:ascii="HG丸ｺﾞｼｯｸM-PRO" w:eastAsia="HG丸ｺﾞｼｯｸM-PRO" w:hint="eastAsia"/>
          <w:sz w:val="22"/>
          <w:szCs w:val="22"/>
        </w:rPr>
        <w:t>等が治験依頼者よりあなたに支払われます。</w:t>
      </w:r>
      <w:r w:rsidRPr="00314B30">
        <w:rPr>
          <w:rFonts w:ascii="HG丸ｺﾞｼｯｸM-PRO" w:eastAsia="HG丸ｺﾞｼｯｸM-PRO" w:cs="HG丸ｺﾞｼｯｸM-PRO" w:hint="eastAsia"/>
          <w:sz w:val="22"/>
          <w:szCs w:val="22"/>
        </w:rPr>
        <w:t>ただし、あなたにその健康被害の発生について故意または重大な過失がある場合には、補償は減額されたり、行われないことがあります。</w:t>
      </w:r>
    </w:p>
    <w:p w14:paraId="70CDFF95" w14:textId="77777777" w:rsidR="00EE6671" w:rsidRPr="00314B30" w:rsidRDefault="00EE6671" w:rsidP="00EE6671">
      <w:pPr>
        <w:pStyle w:val="2"/>
        <w:ind w:left="994"/>
        <w:rPr>
          <w:rFonts w:ascii="HG丸ｺﾞｼｯｸM-PRO" w:eastAsia="HG丸ｺﾞｼｯｸM-PRO"/>
          <w:sz w:val="22"/>
          <w:szCs w:val="22"/>
        </w:rPr>
      </w:pPr>
    </w:p>
    <w:p w14:paraId="29D2F3F6" w14:textId="77777777" w:rsidR="00EE6671" w:rsidRPr="00314B30" w:rsidRDefault="00EE6671" w:rsidP="00EE6671">
      <w:pPr>
        <w:numPr>
          <w:ilvl w:val="0"/>
          <w:numId w:val="7"/>
        </w:numPr>
        <w:adjustRightInd/>
        <w:rPr>
          <w:rFonts w:ascii="HG丸ｺﾞｼｯｸM-PRO" w:eastAsia="HG丸ｺﾞｼｯｸM-PRO"/>
          <w:sz w:val="22"/>
          <w:szCs w:val="22"/>
        </w:rPr>
      </w:pPr>
      <w:r w:rsidRPr="00314B30">
        <w:rPr>
          <w:rFonts w:ascii="HG丸ｺﾞｼｯｸM-PRO" w:eastAsia="HG丸ｺﾞｼｯｸM-PRO" w:cs="HG丸ｺﾞｼｯｸM-PRO" w:hint="eastAsia"/>
          <w:sz w:val="22"/>
          <w:szCs w:val="22"/>
        </w:rPr>
        <w:t>補償には医療費（自己負担分及び室料差額、文書料等の自費分）、医療手当て、</w:t>
      </w:r>
      <w:r w:rsidRPr="00314B30">
        <w:rPr>
          <w:rFonts w:ascii="HG丸ｺﾞｼｯｸM-PRO" w:eastAsia="HG丸ｺﾞｼｯｸM-PRO" w:cs="HG丸ｺﾞｼｯｸM-PRO" w:hint="eastAsia"/>
          <w:b/>
          <w:color w:val="FF0000"/>
          <w:sz w:val="22"/>
          <w:szCs w:val="22"/>
        </w:rPr>
        <w:t>補償金</w:t>
      </w:r>
      <w:r w:rsidRPr="00314B30">
        <w:rPr>
          <w:rFonts w:ascii="HG丸ｺﾞｼｯｸM-PRO" w:eastAsia="HG丸ｺﾞｼｯｸM-PRO" w:cs="HG丸ｺﾞｼｯｸM-PRO" w:hint="eastAsia"/>
          <w:sz w:val="22"/>
          <w:szCs w:val="22"/>
        </w:rPr>
        <w:t>があります。詳細をお知りになりたい方は、治験責任医師・分担医師又は治験コーディネーターにお問い合わせ下さい。</w:t>
      </w:r>
    </w:p>
    <w:p w14:paraId="1CE5EF86" w14:textId="77777777" w:rsidR="00EE6671" w:rsidRPr="00314B30" w:rsidRDefault="00EE6671" w:rsidP="00EE6671">
      <w:pPr>
        <w:rPr>
          <w:rFonts w:ascii="HG丸ｺﾞｼｯｸM-PRO" w:eastAsia="HG丸ｺﾞｼｯｸM-PRO"/>
          <w:sz w:val="22"/>
          <w:szCs w:val="22"/>
        </w:rPr>
      </w:pPr>
    </w:p>
    <w:p w14:paraId="3C22A246" w14:textId="2CDA28C8" w:rsidR="00EE6671" w:rsidRPr="00314B30" w:rsidRDefault="00EE6671" w:rsidP="001D30DB">
      <w:pPr>
        <w:tabs>
          <w:tab w:val="left" w:pos="2400"/>
        </w:tabs>
        <w:ind w:leftChars="299" w:left="1556" w:hangingChars="422" w:hanging="928"/>
        <w:rPr>
          <w:rFonts w:ascii="HG丸ｺﾞｼｯｸM-PRO" w:eastAsia="HG丸ｺﾞｼｯｸM-PRO" w:hAnsi="HGP創英角ﾎﾟｯﾌﾟ体"/>
          <w:color w:val="FF0000"/>
          <w:sz w:val="22"/>
          <w:szCs w:val="22"/>
        </w:rPr>
      </w:pPr>
      <w:r w:rsidRPr="00314B30">
        <w:rPr>
          <w:rFonts w:ascii="HG丸ｺﾞｼｯｸM-PRO" w:eastAsia="HG丸ｺﾞｼｯｸM-PRO" w:hint="eastAsia"/>
          <w:sz w:val="22"/>
          <w:szCs w:val="22"/>
        </w:rPr>
        <w:t xml:space="preserve">　　</w:t>
      </w:r>
      <w:r w:rsidRPr="00314B30">
        <w:rPr>
          <w:rFonts w:ascii="HG丸ｺﾞｼｯｸM-PRO" w:eastAsia="HG丸ｺﾞｼｯｸM-PRO" w:hAnsi="HGP創英角ﾎﾟｯﾌﾟ体" w:hint="eastAsia"/>
          <w:color w:val="FF0000"/>
          <w:sz w:val="22"/>
          <w:szCs w:val="22"/>
        </w:rPr>
        <w:t>注！：抗癌剤</w:t>
      </w:r>
      <w:r w:rsidR="007269EA">
        <w:rPr>
          <w:rFonts w:ascii="HG丸ｺﾞｼｯｸM-PRO" w:eastAsia="HG丸ｺﾞｼｯｸM-PRO" w:hAnsi="HGP創英角ﾎﾟｯﾌﾟ体" w:hint="eastAsia"/>
          <w:color w:val="FF0000"/>
          <w:sz w:val="22"/>
          <w:szCs w:val="22"/>
        </w:rPr>
        <w:t>等の</w:t>
      </w:r>
      <w:r w:rsidRPr="00314B30">
        <w:rPr>
          <w:rFonts w:ascii="HG丸ｺﾞｼｯｸM-PRO" w:eastAsia="HG丸ｺﾞｼｯｸM-PRO" w:hAnsi="HGP創英角ﾎﾟｯﾌﾟ体" w:hint="eastAsia"/>
          <w:color w:val="FF0000"/>
          <w:sz w:val="22"/>
          <w:szCs w:val="22"/>
        </w:rPr>
        <w:t>治験</w:t>
      </w:r>
      <w:r w:rsidR="007269EA">
        <w:rPr>
          <w:rFonts w:ascii="HG丸ｺﾞｼｯｸM-PRO" w:eastAsia="HG丸ｺﾞｼｯｸM-PRO" w:hAnsi="HGP創英角ﾎﾟｯﾌﾟ体" w:hint="eastAsia"/>
          <w:color w:val="FF0000"/>
          <w:sz w:val="22"/>
          <w:szCs w:val="22"/>
        </w:rPr>
        <w:t>で</w:t>
      </w:r>
      <w:r w:rsidRPr="00314B30">
        <w:rPr>
          <w:rFonts w:ascii="HG丸ｺﾞｼｯｸM-PRO" w:eastAsia="HG丸ｺﾞｼｯｸM-PRO" w:hAnsi="HGP創英角ﾎﾟｯﾌﾟ体" w:hint="eastAsia"/>
          <w:color w:val="FF0000"/>
          <w:sz w:val="22"/>
          <w:szCs w:val="22"/>
        </w:rPr>
        <w:t>補償に関する赤字の部分</w:t>
      </w:r>
      <w:r w:rsidR="007269EA">
        <w:rPr>
          <w:rFonts w:ascii="HG丸ｺﾞｼｯｸM-PRO" w:eastAsia="HG丸ｺﾞｼｯｸM-PRO" w:hAnsi="HGP創英角ﾎﾟｯﾌﾟ体" w:hint="eastAsia"/>
          <w:color w:val="FF0000"/>
          <w:sz w:val="22"/>
          <w:szCs w:val="22"/>
        </w:rPr>
        <w:t>を</w:t>
      </w:r>
      <w:r w:rsidRPr="00314B30">
        <w:rPr>
          <w:rFonts w:ascii="HG丸ｺﾞｼｯｸM-PRO" w:eastAsia="HG丸ｺﾞｼｯｸM-PRO" w:hAnsi="HGP創英角ﾎﾟｯﾌﾟ体" w:hint="eastAsia"/>
          <w:color w:val="FF0000"/>
          <w:sz w:val="22"/>
          <w:szCs w:val="22"/>
        </w:rPr>
        <w:t>依頼者検討の上修正する場合は、履歴を残して下さい。</w:t>
      </w:r>
    </w:p>
    <w:p w14:paraId="17B832EB" w14:textId="77777777" w:rsidR="00EE6671" w:rsidRPr="00314B30" w:rsidRDefault="00EE6671" w:rsidP="00EE6671">
      <w:pPr>
        <w:tabs>
          <w:tab w:val="left" w:pos="2400"/>
        </w:tabs>
        <w:ind w:leftChars="100" w:left="210" w:firstLineChars="200" w:firstLine="440"/>
        <w:rPr>
          <w:rFonts w:ascii="HG丸ｺﾞｼｯｸM-PRO" w:eastAsia="HG丸ｺﾞｼｯｸM-PRO" w:hAnsi="HGP創英角ﾎﾟｯﾌﾟ体"/>
          <w:color w:val="FF0000"/>
          <w:sz w:val="22"/>
          <w:szCs w:val="22"/>
        </w:rPr>
      </w:pPr>
      <w:r w:rsidRPr="00314B30">
        <w:rPr>
          <w:rFonts w:ascii="HG丸ｺﾞｼｯｸM-PRO" w:eastAsia="HG丸ｺﾞｼｯｸM-PRO" w:hAnsi="HGP創英角ﾎﾟｯﾌﾟ体" w:hint="eastAsia"/>
          <w:color w:val="FF0000"/>
          <w:sz w:val="22"/>
          <w:szCs w:val="22"/>
        </w:rPr>
        <w:t xml:space="preserve">　　　　　　　　</w:t>
      </w:r>
    </w:p>
    <w:p w14:paraId="108632E5" w14:textId="77777777" w:rsidR="00EE6671" w:rsidRPr="00314B30" w:rsidRDefault="00EE6671" w:rsidP="00EE6671">
      <w:pPr>
        <w:rPr>
          <w:rFonts w:ascii="HG丸ｺﾞｼｯｸM-PRO" w:eastAsia="HG丸ｺﾞｼｯｸM-PRO"/>
          <w:sz w:val="22"/>
          <w:szCs w:val="22"/>
        </w:rPr>
      </w:pPr>
      <w:r w:rsidRPr="00314B30">
        <w:rPr>
          <w:rFonts w:ascii="HG丸ｺﾞｼｯｸM-PRO" w:eastAsia="HG丸ｺﾞｼｯｸM-PRO" w:hint="eastAsia"/>
          <w:sz w:val="22"/>
          <w:szCs w:val="22"/>
        </w:rPr>
        <w:t xml:space="preserve">　</w:t>
      </w:r>
    </w:p>
    <w:p w14:paraId="075B46A6" w14:textId="48C33844" w:rsidR="00EE6671" w:rsidRDefault="00EE6671" w:rsidP="00EE6671">
      <w:pPr>
        <w:numPr>
          <w:ilvl w:val="0"/>
          <w:numId w:val="5"/>
        </w:numPr>
        <w:adjustRightInd/>
        <w:rPr>
          <w:rFonts w:ascii="HG丸ｺﾞｼｯｸM-PRO" w:eastAsia="HG丸ｺﾞｼｯｸM-PRO"/>
          <w:sz w:val="22"/>
          <w:szCs w:val="22"/>
        </w:rPr>
      </w:pPr>
      <w:r w:rsidRPr="00314B30">
        <w:rPr>
          <w:rFonts w:ascii="HG丸ｺﾞｼｯｸM-PRO" w:eastAsia="HG丸ｺﾞｼｯｸM-PRO" w:hint="eastAsia"/>
          <w:sz w:val="22"/>
          <w:szCs w:val="22"/>
        </w:rPr>
        <w:t>同意書　宛名として「聖マリアンナ医科大学病院　病院長　殿」（例は大学病院での場合）を記載してください。</w:t>
      </w:r>
    </w:p>
    <w:p w14:paraId="69D3D6C2" w14:textId="718869D9" w:rsidR="00DE3C62" w:rsidRDefault="00DE3C62" w:rsidP="00DE3C62">
      <w:pPr>
        <w:ind w:left="480"/>
        <w:rPr>
          <w:rFonts w:ascii="HG丸ｺﾞｼｯｸM-PRO" w:eastAsia="HG丸ｺﾞｼｯｸM-PRO"/>
          <w:sz w:val="22"/>
          <w:szCs w:val="22"/>
        </w:rPr>
      </w:pPr>
    </w:p>
    <w:p w14:paraId="19519655" w14:textId="77777777" w:rsidR="00BD785B" w:rsidRPr="00314B30" w:rsidRDefault="00BD785B" w:rsidP="00DE3C62">
      <w:pPr>
        <w:ind w:left="480"/>
        <w:rPr>
          <w:rFonts w:ascii="HG丸ｺﾞｼｯｸM-PRO" w:eastAsia="HG丸ｺﾞｼｯｸM-PRO"/>
          <w:sz w:val="22"/>
          <w:szCs w:val="22"/>
        </w:rPr>
      </w:pPr>
    </w:p>
    <w:p w14:paraId="045265FE" w14:textId="12FA7B59" w:rsidR="00DE3C62" w:rsidRDefault="00DE3C62" w:rsidP="00EE6671">
      <w:pPr>
        <w:numPr>
          <w:ilvl w:val="0"/>
          <w:numId w:val="5"/>
        </w:numPr>
        <w:adjustRightInd/>
        <w:rPr>
          <w:rFonts w:ascii="HG丸ｺﾞｼｯｸM-PRO" w:eastAsia="HG丸ｺﾞｼｯｸM-PRO"/>
          <w:sz w:val="22"/>
          <w:szCs w:val="22"/>
        </w:rPr>
      </w:pPr>
      <w:r>
        <w:rPr>
          <w:rFonts w:ascii="HG丸ｺﾞｼｯｸM-PRO" w:eastAsia="HG丸ｺﾞｼｯｸM-PRO" w:hint="eastAsia"/>
          <w:sz w:val="22"/>
          <w:szCs w:val="22"/>
        </w:rPr>
        <w:t>同意書は「医療機関保管用」と「被験者保管用」の2枚複写でお願いします。</w:t>
      </w:r>
    </w:p>
    <w:p w14:paraId="6AD7FEB4" w14:textId="6A00EEF4" w:rsidR="00DE3C62" w:rsidRDefault="00DE3C62" w:rsidP="00DE3C62">
      <w:pPr>
        <w:pStyle w:val="a3"/>
        <w:rPr>
          <w:rFonts w:ascii="HG丸ｺﾞｼｯｸM-PRO" w:eastAsia="HG丸ｺﾞｼｯｸM-PRO"/>
          <w:sz w:val="22"/>
          <w:szCs w:val="22"/>
        </w:rPr>
      </w:pPr>
    </w:p>
    <w:p w14:paraId="40DBE9B2" w14:textId="77777777" w:rsidR="00BD785B" w:rsidRDefault="00BD785B" w:rsidP="00DE3C62">
      <w:pPr>
        <w:pStyle w:val="a3"/>
        <w:rPr>
          <w:rFonts w:ascii="HG丸ｺﾞｼｯｸM-PRO" w:eastAsia="HG丸ｺﾞｼｯｸM-PRO"/>
          <w:sz w:val="22"/>
          <w:szCs w:val="22"/>
        </w:rPr>
      </w:pPr>
    </w:p>
    <w:p w14:paraId="2E5AC22D" w14:textId="77777777" w:rsidR="00DE3C62" w:rsidRPr="00314B30" w:rsidRDefault="00DE3C62" w:rsidP="00DE3C62">
      <w:pPr>
        <w:adjustRightInd/>
        <w:rPr>
          <w:rFonts w:ascii="HG丸ｺﾞｼｯｸM-PRO" w:eastAsia="HG丸ｺﾞｼｯｸM-PRO"/>
          <w:sz w:val="22"/>
          <w:szCs w:val="22"/>
        </w:rPr>
      </w:pPr>
    </w:p>
    <w:p w14:paraId="51BFFDD3" w14:textId="7B532EBB" w:rsidR="00515F14" w:rsidRDefault="00A805A7" w:rsidP="00E55977">
      <w:pPr>
        <w:snapToGrid w:val="0"/>
        <w:spacing w:line="420" w:lineRule="exact"/>
        <w:rPr>
          <w:rFonts w:ascii="HG丸ｺﾞｼｯｸM-PRO" w:eastAsia="HG丸ｺﾞｼｯｸM-PRO" w:hAnsi="Times New Roman"/>
          <w:sz w:val="22"/>
          <w:szCs w:val="22"/>
        </w:rPr>
      </w:pPr>
      <w:r w:rsidRPr="00E20226">
        <w:rPr>
          <w:rFonts w:ascii="HG丸ｺﾞｼｯｸM-PRO" w:eastAsia="HG丸ｺﾞｼｯｸM-PRO" w:hAnsi="Times New Roman" w:hint="eastAsia"/>
          <w:sz w:val="22"/>
          <w:szCs w:val="22"/>
        </w:rPr>
        <w:t>★</w:t>
      </w:r>
      <w:r>
        <w:rPr>
          <w:rFonts w:ascii="HG丸ｺﾞｼｯｸM-PRO" w:eastAsia="HG丸ｺﾞｼｯｸM-PRO" w:hAnsi="Times New Roman" w:hint="eastAsia"/>
          <w:sz w:val="26"/>
          <w:szCs w:val="26"/>
        </w:rPr>
        <w:t xml:space="preserve">　</w:t>
      </w:r>
      <w:r w:rsidR="00E55977">
        <w:rPr>
          <w:rFonts w:ascii="HG丸ｺﾞｼｯｸM-PRO" w:eastAsia="HG丸ｺﾞｼｯｸM-PRO" w:hAnsi="Times New Roman" w:hint="eastAsia"/>
          <w:sz w:val="22"/>
          <w:szCs w:val="22"/>
        </w:rPr>
        <w:t>次ページに</w:t>
      </w:r>
      <w:r w:rsidRPr="00173EA1">
        <w:rPr>
          <w:rFonts w:ascii="HG丸ｺﾞｼｯｸM-PRO" w:eastAsia="HG丸ｺﾞｼｯｸM-PRO" w:hAnsi="Times New Roman" w:hint="eastAsia"/>
          <w:sz w:val="22"/>
          <w:szCs w:val="22"/>
        </w:rPr>
        <w:t>当院のphaseの説明資料がありますので、これを</w:t>
      </w:r>
      <w:r>
        <w:rPr>
          <w:rFonts w:ascii="HG丸ｺﾞｼｯｸM-PRO" w:eastAsia="HG丸ｺﾞｼｯｸM-PRO" w:hAnsi="Times New Roman" w:hint="eastAsia"/>
          <w:sz w:val="22"/>
          <w:szCs w:val="22"/>
        </w:rPr>
        <w:t>組み入れて</w:t>
      </w:r>
      <w:r w:rsidRPr="00173EA1">
        <w:rPr>
          <w:rFonts w:ascii="HG丸ｺﾞｼｯｸM-PRO" w:eastAsia="HG丸ｺﾞｼｯｸM-PRO" w:hAnsi="Times New Roman" w:hint="eastAsia"/>
          <w:sz w:val="22"/>
          <w:szCs w:val="22"/>
        </w:rPr>
        <w:t>ください。</w:t>
      </w:r>
    </w:p>
    <w:p w14:paraId="4D796B62" w14:textId="77777777" w:rsidR="00515F14" w:rsidRDefault="00515F14" w:rsidP="00515F14">
      <w:pPr>
        <w:snapToGrid w:val="0"/>
        <w:spacing w:line="420" w:lineRule="exact"/>
        <w:rPr>
          <w:rFonts w:ascii="HG丸ｺﾞｼｯｸM-PRO" w:eastAsia="HG丸ｺﾞｼｯｸM-PRO" w:hAnsi="Times New Roman"/>
          <w:sz w:val="22"/>
          <w:szCs w:val="22"/>
        </w:rPr>
      </w:pPr>
    </w:p>
    <w:p w14:paraId="46195F60" w14:textId="77777777" w:rsidR="00E55977" w:rsidRDefault="00E55977" w:rsidP="00515F14">
      <w:pPr>
        <w:snapToGrid w:val="0"/>
        <w:spacing w:line="420" w:lineRule="exact"/>
        <w:rPr>
          <w:rFonts w:ascii="HG丸ｺﾞｼｯｸM-PRO" w:eastAsia="HG丸ｺﾞｼｯｸM-PRO" w:hAnsi="Times New Roman"/>
          <w:sz w:val="22"/>
          <w:szCs w:val="22"/>
        </w:rPr>
      </w:pPr>
    </w:p>
    <w:p w14:paraId="566CB85F" w14:textId="77777777" w:rsidR="00E55977" w:rsidRPr="00E55977" w:rsidRDefault="00E55977" w:rsidP="00515F14">
      <w:pPr>
        <w:snapToGrid w:val="0"/>
        <w:spacing w:line="420" w:lineRule="exact"/>
        <w:rPr>
          <w:rFonts w:ascii="HG丸ｺﾞｼｯｸM-PRO" w:eastAsia="HG丸ｺﾞｼｯｸM-PRO" w:hAnsi="Times New Roman"/>
          <w:sz w:val="22"/>
          <w:szCs w:val="22"/>
        </w:rPr>
      </w:pPr>
    </w:p>
    <w:p w14:paraId="23E9EDD4" w14:textId="77777777" w:rsidR="00515F14" w:rsidRDefault="00515F14" w:rsidP="00515F14">
      <w:pPr>
        <w:snapToGrid w:val="0"/>
        <w:spacing w:line="420" w:lineRule="exact"/>
        <w:rPr>
          <w:rFonts w:ascii="HG丸ｺﾞｼｯｸM-PRO" w:eastAsia="HG丸ｺﾞｼｯｸM-PRO" w:hAnsi="Times New Roman"/>
          <w:sz w:val="22"/>
          <w:szCs w:val="22"/>
        </w:rPr>
      </w:pPr>
    </w:p>
    <w:p w14:paraId="6055A545" w14:textId="77777777" w:rsidR="00515F14" w:rsidRDefault="00515F14" w:rsidP="00515F14">
      <w:pPr>
        <w:snapToGrid w:val="0"/>
        <w:spacing w:line="420" w:lineRule="exact"/>
        <w:rPr>
          <w:rFonts w:ascii="HG丸ｺﾞｼｯｸM-PRO" w:eastAsia="HG丸ｺﾞｼｯｸM-PRO" w:hAnsi="Times New Roman"/>
          <w:sz w:val="22"/>
          <w:szCs w:val="22"/>
        </w:rPr>
      </w:pPr>
    </w:p>
    <w:p w14:paraId="610D01F0" w14:textId="0992951F" w:rsidR="00515F14" w:rsidRDefault="00515F14" w:rsidP="00515F14">
      <w:pPr>
        <w:snapToGrid w:val="0"/>
        <w:spacing w:line="420" w:lineRule="exact"/>
        <w:rPr>
          <w:rFonts w:ascii="HG丸ｺﾞｼｯｸM-PRO" w:eastAsia="HG丸ｺﾞｼｯｸM-PRO" w:hAnsi="Times New Roman"/>
          <w:sz w:val="22"/>
          <w:szCs w:val="22"/>
        </w:rPr>
      </w:pPr>
    </w:p>
    <w:p w14:paraId="576F6F52" w14:textId="77777777" w:rsidR="00406E62" w:rsidRDefault="00406E62" w:rsidP="00515F14">
      <w:pPr>
        <w:snapToGrid w:val="0"/>
        <w:spacing w:line="420" w:lineRule="exact"/>
        <w:rPr>
          <w:rFonts w:ascii="HG丸ｺﾞｼｯｸM-PRO" w:eastAsia="HG丸ｺﾞｼｯｸM-PRO" w:hAnsi="Times New Roman"/>
          <w:sz w:val="22"/>
          <w:szCs w:val="22"/>
        </w:rPr>
      </w:pPr>
    </w:p>
    <w:p w14:paraId="697E7699" w14:textId="77777777" w:rsidR="00E55977" w:rsidRDefault="00E55977" w:rsidP="00515F14">
      <w:pPr>
        <w:snapToGrid w:val="0"/>
        <w:spacing w:line="420" w:lineRule="exact"/>
        <w:rPr>
          <w:rFonts w:ascii="HG丸ｺﾞｼｯｸM-PRO" w:eastAsia="HG丸ｺﾞｼｯｸM-PRO" w:hAnsi="Times New Roman"/>
          <w:sz w:val="22"/>
          <w:szCs w:val="22"/>
        </w:rPr>
      </w:pPr>
      <w:r>
        <w:rPr>
          <w:rFonts w:ascii="HG丸ｺﾞｼｯｸM-PRO" w:eastAsia="HG丸ｺﾞｼｯｸM-PRO" w:hAnsi="Times New Roman" w:hint="eastAsia"/>
          <w:sz w:val="22"/>
          <w:szCs w:val="22"/>
        </w:rPr>
        <w:t>PhaseⅠ試験用</w:t>
      </w:r>
    </w:p>
    <w:p w14:paraId="3398AFE9" w14:textId="77777777" w:rsidR="00E55977" w:rsidRDefault="000774FC" w:rsidP="00515F14">
      <w:pPr>
        <w:snapToGrid w:val="0"/>
        <w:spacing w:line="420" w:lineRule="exact"/>
        <w:rPr>
          <w:rFonts w:ascii="HG丸ｺﾞｼｯｸM-PRO" w:eastAsia="HG丸ｺﾞｼｯｸM-PRO" w:hAnsi="Times New Roman"/>
          <w:sz w:val="22"/>
          <w:szCs w:val="22"/>
        </w:rPr>
      </w:pPr>
      <w:r w:rsidRPr="000774FC">
        <w:rPr>
          <w:noProof/>
        </w:rPr>
        <w:drawing>
          <wp:anchor distT="0" distB="0" distL="114300" distR="114300" simplePos="0" relativeHeight="251658240" behindDoc="0" locked="0" layoutInCell="1" allowOverlap="1" wp14:anchorId="09559822" wp14:editId="33BA0374">
            <wp:simplePos x="0" y="0"/>
            <wp:positionH relativeFrom="column">
              <wp:posOffset>5715</wp:posOffset>
            </wp:positionH>
            <wp:positionV relativeFrom="paragraph">
              <wp:posOffset>76200</wp:posOffset>
            </wp:positionV>
            <wp:extent cx="5867400" cy="6250305"/>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67400" cy="6250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A15FCE" w14:textId="77777777" w:rsidR="00E55977" w:rsidRDefault="00E55977" w:rsidP="00515F14">
      <w:pPr>
        <w:snapToGrid w:val="0"/>
        <w:spacing w:line="420" w:lineRule="exact"/>
        <w:rPr>
          <w:rFonts w:ascii="HG丸ｺﾞｼｯｸM-PRO" w:eastAsia="HG丸ｺﾞｼｯｸM-PRO" w:hAnsi="Times New Roman"/>
          <w:sz w:val="22"/>
          <w:szCs w:val="22"/>
        </w:rPr>
      </w:pPr>
    </w:p>
    <w:p w14:paraId="60E5135D" w14:textId="77777777" w:rsidR="00E55977" w:rsidRDefault="00E55977" w:rsidP="00515F14">
      <w:pPr>
        <w:snapToGrid w:val="0"/>
        <w:spacing w:line="420" w:lineRule="exact"/>
        <w:rPr>
          <w:noProof/>
        </w:rPr>
      </w:pPr>
    </w:p>
    <w:p w14:paraId="4F24B319" w14:textId="77777777" w:rsidR="00E55977" w:rsidRDefault="00E55977" w:rsidP="00515F14">
      <w:pPr>
        <w:snapToGrid w:val="0"/>
        <w:spacing w:line="420" w:lineRule="exact"/>
        <w:rPr>
          <w:rFonts w:ascii="HG丸ｺﾞｼｯｸM-PRO" w:eastAsia="HG丸ｺﾞｼｯｸM-PRO" w:hAnsi="Times New Roman"/>
          <w:sz w:val="22"/>
          <w:szCs w:val="22"/>
        </w:rPr>
      </w:pPr>
    </w:p>
    <w:p w14:paraId="4DF79787" w14:textId="77777777" w:rsidR="00E55977" w:rsidRDefault="00E55977" w:rsidP="00515F14">
      <w:pPr>
        <w:snapToGrid w:val="0"/>
        <w:spacing w:line="420" w:lineRule="exact"/>
        <w:rPr>
          <w:rFonts w:ascii="HG丸ｺﾞｼｯｸM-PRO" w:eastAsia="HG丸ｺﾞｼｯｸM-PRO" w:hAnsi="Times New Roman"/>
          <w:sz w:val="22"/>
          <w:szCs w:val="22"/>
        </w:rPr>
      </w:pPr>
    </w:p>
    <w:p w14:paraId="2E7D00E4" w14:textId="77777777" w:rsidR="00E55977" w:rsidRDefault="00E55977" w:rsidP="00515F14">
      <w:pPr>
        <w:snapToGrid w:val="0"/>
        <w:spacing w:line="420" w:lineRule="exact"/>
        <w:rPr>
          <w:rFonts w:ascii="HG丸ｺﾞｼｯｸM-PRO" w:eastAsia="HG丸ｺﾞｼｯｸM-PRO" w:hAnsi="Times New Roman"/>
          <w:sz w:val="22"/>
          <w:szCs w:val="22"/>
        </w:rPr>
      </w:pPr>
    </w:p>
    <w:p w14:paraId="0C98056B" w14:textId="77777777" w:rsidR="000425F1" w:rsidRDefault="000425F1" w:rsidP="00515F14">
      <w:pPr>
        <w:snapToGrid w:val="0"/>
        <w:spacing w:line="420" w:lineRule="exact"/>
        <w:rPr>
          <w:rFonts w:ascii="HG丸ｺﾞｼｯｸM-PRO" w:eastAsia="HG丸ｺﾞｼｯｸM-PRO" w:hAnsi="Times New Roman"/>
          <w:sz w:val="22"/>
          <w:szCs w:val="22"/>
        </w:rPr>
      </w:pPr>
    </w:p>
    <w:p w14:paraId="3F14A480" w14:textId="77777777" w:rsidR="00E55977" w:rsidRDefault="000774FC" w:rsidP="00515F14">
      <w:pPr>
        <w:snapToGrid w:val="0"/>
        <w:spacing w:line="420" w:lineRule="exact"/>
        <w:rPr>
          <w:rFonts w:ascii="HG丸ｺﾞｼｯｸM-PRO" w:eastAsia="HG丸ｺﾞｼｯｸM-PRO" w:hAnsi="Times New Roman"/>
          <w:sz w:val="22"/>
          <w:szCs w:val="22"/>
        </w:rPr>
      </w:pPr>
      <w:r w:rsidRPr="000774FC">
        <w:rPr>
          <w:noProof/>
        </w:rPr>
        <w:drawing>
          <wp:anchor distT="0" distB="0" distL="114300" distR="114300" simplePos="0" relativeHeight="251659264" behindDoc="0" locked="0" layoutInCell="1" allowOverlap="1" wp14:anchorId="02234E57" wp14:editId="1F8100E0">
            <wp:simplePos x="0" y="0"/>
            <wp:positionH relativeFrom="column">
              <wp:posOffset>-1905</wp:posOffset>
            </wp:positionH>
            <wp:positionV relativeFrom="paragraph">
              <wp:posOffset>343535</wp:posOffset>
            </wp:positionV>
            <wp:extent cx="5867400" cy="6250305"/>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0" cy="6250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55977">
        <w:rPr>
          <w:rFonts w:ascii="HG丸ｺﾞｼｯｸM-PRO" w:eastAsia="HG丸ｺﾞｼｯｸM-PRO" w:hAnsi="Times New Roman" w:hint="eastAsia"/>
          <w:sz w:val="22"/>
          <w:szCs w:val="22"/>
        </w:rPr>
        <w:t>PhaseⅡ試験用</w:t>
      </w:r>
    </w:p>
    <w:p w14:paraId="15F7990C" w14:textId="77777777" w:rsidR="00E55977" w:rsidRDefault="00E55977" w:rsidP="00515F14">
      <w:pPr>
        <w:snapToGrid w:val="0"/>
        <w:spacing w:line="420" w:lineRule="exact"/>
        <w:rPr>
          <w:rFonts w:ascii="HG丸ｺﾞｼｯｸM-PRO" w:eastAsia="HG丸ｺﾞｼｯｸM-PRO" w:hAnsi="Times New Roman"/>
          <w:sz w:val="22"/>
          <w:szCs w:val="22"/>
        </w:rPr>
      </w:pPr>
    </w:p>
    <w:p w14:paraId="56B70CF7" w14:textId="77777777" w:rsidR="00E55977" w:rsidRDefault="00E55977" w:rsidP="00515F14">
      <w:pPr>
        <w:snapToGrid w:val="0"/>
        <w:spacing w:line="420" w:lineRule="exact"/>
        <w:rPr>
          <w:rFonts w:ascii="HG丸ｺﾞｼｯｸM-PRO" w:eastAsia="HG丸ｺﾞｼｯｸM-PRO" w:hAnsi="Times New Roman"/>
          <w:sz w:val="22"/>
          <w:szCs w:val="22"/>
        </w:rPr>
      </w:pPr>
    </w:p>
    <w:p w14:paraId="477954FE" w14:textId="77777777" w:rsidR="00E55977" w:rsidRDefault="00E55977" w:rsidP="00515F14">
      <w:pPr>
        <w:snapToGrid w:val="0"/>
        <w:spacing w:line="420" w:lineRule="exact"/>
        <w:rPr>
          <w:rFonts w:ascii="HG丸ｺﾞｼｯｸM-PRO" w:eastAsia="HG丸ｺﾞｼｯｸM-PRO" w:hAnsi="Times New Roman"/>
          <w:sz w:val="22"/>
          <w:szCs w:val="22"/>
        </w:rPr>
      </w:pPr>
    </w:p>
    <w:p w14:paraId="14BE7861" w14:textId="77777777" w:rsidR="00E55977" w:rsidRDefault="00E55977" w:rsidP="00515F14">
      <w:pPr>
        <w:snapToGrid w:val="0"/>
        <w:spacing w:line="420" w:lineRule="exact"/>
        <w:rPr>
          <w:rFonts w:ascii="HG丸ｺﾞｼｯｸM-PRO" w:eastAsia="HG丸ｺﾞｼｯｸM-PRO" w:hAnsi="Times New Roman"/>
          <w:sz w:val="22"/>
          <w:szCs w:val="22"/>
        </w:rPr>
      </w:pPr>
    </w:p>
    <w:p w14:paraId="6A1CEE7D" w14:textId="77777777" w:rsidR="00E55977" w:rsidRDefault="00E55977" w:rsidP="00515F14">
      <w:pPr>
        <w:snapToGrid w:val="0"/>
        <w:spacing w:line="420" w:lineRule="exact"/>
        <w:rPr>
          <w:rFonts w:ascii="HG丸ｺﾞｼｯｸM-PRO" w:eastAsia="HG丸ｺﾞｼｯｸM-PRO" w:hAnsi="Times New Roman"/>
          <w:sz w:val="22"/>
          <w:szCs w:val="22"/>
        </w:rPr>
      </w:pPr>
    </w:p>
    <w:p w14:paraId="72F615A9" w14:textId="77777777" w:rsidR="00E55977" w:rsidRDefault="00E55977" w:rsidP="00515F14">
      <w:pPr>
        <w:snapToGrid w:val="0"/>
        <w:spacing w:line="420" w:lineRule="exact"/>
        <w:rPr>
          <w:rFonts w:ascii="HG丸ｺﾞｼｯｸM-PRO" w:eastAsia="HG丸ｺﾞｼｯｸM-PRO" w:hAnsi="Times New Roman"/>
          <w:sz w:val="22"/>
          <w:szCs w:val="22"/>
        </w:rPr>
      </w:pPr>
    </w:p>
    <w:p w14:paraId="65A9F5F2" w14:textId="77777777" w:rsidR="000774FC" w:rsidRDefault="000774FC" w:rsidP="00515F14">
      <w:pPr>
        <w:snapToGrid w:val="0"/>
        <w:spacing w:line="420" w:lineRule="exact"/>
        <w:rPr>
          <w:rFonts w:ascii="HG丸ｺﾞｼｯｸM-PRO" w:eastAsia="HG丸ｺﾞｼｯｸM-PRO" w:hAnsi="Times New Roman"/>
          <w:sz w:val="22"/>
          <w:szCs w:val="22"/>
        </w:rPr>
      </w:pPr>
    </w:p>
    <w:p w14:paraId="444D2100" w14:textId="77777777" w:rsidR="00E55977" w:rsidRDefault="000774FC" w:rsidP="00515F14">
      <w:pPr>
        <w:snapToGrid w:val="0"/>
        <w:spacing w:line="420" w:lineRule="exact"/>
        <w:rPr>
          <w:rFonts w:ascii="HG丸ｺﾞｼｯｸM-PRO" w:eastAsia="HG丸ｺﾞｼｯｸM-PRO" w:hAnsi="Times New Roman"/>
          <w:sz w:val="22"/>
          <w:szCs w:val="22"/>
        </w:rPr>
      </w:pPr>
      <w:r w:rsidRPr="000774FC">
        <w:rPr>
          <w:noProof/>
        </w:rPr>
        <w:drawing>
          <wp:anchor distT="0" distB="0" distL="114300" distR="114300" simplePos="0" relativeHeight="251660288" behindDoc="0" locked="0" layoutInCell="1" allowOverlap="1" wp14:anchorId="330B5DBB" wp14:editId="56179CEF">
            <wp:simplePos x="0" y="0"/>
            <wp:positionH relativeFrom="column">
              <wp:posOffset>-2540</wp:posOffset>
            </wp:positionH>
            <wp:positionV relativeFrom="paragraph">
              <wp:posOffset>374015</wp:posOffset>
            </wp:positionV>
            <wp:extent cx="5867400" cy="625030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0" cy="6250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55977">
        <w:rPr>
          <w:rFonts w:ascii="HG丸ｺﾞｼｯｸM-PRO" w:eastAsia="HG丸ｺﾞｼｯｸM-PRO" w:hAnsi="Times New Roman" w:hint="eastAsia"/>
          <w:sz w:val="22"/>
          <w:szCs w:val="22"/>
        </w:rPr>
        <w:t>PhaseⅢ試験用</w:t>
      </w:r>
    </w:p>
    <w:p w14:paraId="5DF7DFE7" w14:textId="77777777" w:rsidR="00E55977" w:rsidRPr="00515F14" w:rsidRDefault="00E55977" w:rsidP="00515F14">
      <w:pPr>
        <w:snapToGrid w:val="0"/>
        <w:spacing w:line="420" w:lineRule="exact"/>
        <w:rPr>
          <w:rFonts w:ascii="HG丸ｺﾞｼｯｸM-PRO" w:eastAsia="HG丸ｺﾞｼｯｸM-PRO" w:hAnsi="Times New Roman"/>
          <w:sz w:val="22"/>
          <w:szCs w:val="22"/>
        </w:rPr>
      </w:pPr>
    </w:p>
    <w:sectPr w:rsidR="00E55977" w:rsidRPr="00515F14" w:rsidSect="00BD785B">
      <w:headerReference w:type="default" r:id="rId10"/>
      <w:pgSz w:w="11906" w:h="16838"/>
      <w:pgMar w:top="1418" w:right="1304" w:bottom="1418"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18" w14:textId="77777777" w:rsidR="000F4FE5" w:rsidRDefault="000F4FE5" w:rsidP="0004552E">
      <w:r>
        <w:separator/>
      </w:r>
    </w:p>
  </w:endnote>
  <w:endnote w:type="continuationSeparator" w:id="0">
    <w:p w14:paraId="7C4965CB" w14:textId="77777777" w:rsidR="000F4FE5" w:rsidRDefault="000F4FE5" w:rsidP="00045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C5A09" w14:textId="77777777" w:rsidR="000F4FE5" w:rsidRDefault="000F4FE5" w:rsidP="0004552E">
      <w:r>
        <w:separator/>
      </w:r>
    </w:p>
  </w:footnote>
  <w:footnote w:type="continuationSeparator" w:id="0">
    <w:p w14:paraId="5A96B76E" w14:textId="77777777" w:rsidR="000F4FE5" w:rsidRDefault="000F4FE5" w:rsidP="00045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B1A52" w14:textId="77777777" w:rsidR="00BF4003" w:rsidRPr="00C21D3B" w:rsidRDefault="00BF4003">
    <w:pPr>
      <w:pStyle w:val="a4"/>
    </w:pPr>
  </w:p>
  <w:p w14:paraId="2F6D66F3" w14:textId="73D36145" w:rsidR="00BF4003" w:rsidRPr="00BF4003" w:rsidRDefault="00BF4003">
    <w:pPr>
      <w:pStyle w:val="a4"/>
      <w:rPr>
        <w:color w:val="A6A6A6" w:themeColor="background1" w:themeShade="A6"/>
        <w:sz w:val="18"/>
        <w:szCs w:val="18"/>
      </w:rPr>
    </w:pPr>
    <w:r>
      <w:rPr>
        <w:rFonts w:hint="eastAsia"/>
      </w:rPr>
      <w:t xml:space="preserve">　　　　　　　　　　　　　　　　　　　</w:t>
    </w:r>
    <w:r>
      <w:rPr>
        <w:rFonts w:hint="eastAsia"/>
      </w:rPr>
      <w:t xml:space="preserve">  </w:t>
    </w:r>
    <w:r w:rsidRPr="00BF4003">
      <w:rPr>
        <w:rFonts w:hint="eastAsia"/>
        <w:color w:val="A6A6A6" w:themeColor="background1" w:themeShade="A6"/>
        <w:sz w:val="18"/>
        <w:szCs w:val="18"/>
      </w:rPr>
      <w:t>聖マリアンナ医科大学</w:t>
    </w:r>
    <w:r>
      <w:rPr>
        <w:rFonts w:hint="eastAsia"/>
        <w:color w:val="A6A6A6" w:themeColor="background1" w:themeShade="A6"/>
        <w:sz w:val="18"/>
        <w:szCs w:val="18"/>
      </w:rPr>
      <w:t xml:space="preserve"> </w:t>
    </w:r>
    <w:r>
      <w:rPr>
        <w:rFonts w:hint="eastAsia"/>
        <w:color w:val="A6A6A6" w:themeColor="background1" w:themeShade="A6"/>
        <w:sz w:val="18"/>
        <w:szCs w:val="18"/>
      </w:rPr>
      <w:t>治験</w:t>
    </w:r>
    <w:r w:rsidRPr="00BF4003">
      <w:rPr>
        <w:rFonts w:hint="eastAsia"/>
        <w:color w:val="A6A6A6" w:themeColor="background1" w:themeShade="A6"/>
        <w:sz w:val="18"/>
        <w:szCs w:val="18"/>
      </w:rPr>
      <w:t>ICF</w:t>
    </w:r>
    <w:r w:rsidRPr="00BF4003">
      <w:rPr>
        <w:rFonts w:hint="eastAsia"/>
        <w:color w:val="A6A6A6" w:themeColor="background1" w:themeShade="A6"/>
        <w:sz w:val="18"/>
        <w:szCs w:val="18"/>
      </w:rPr>
      <w:t>定型文</w:t>
    </w:r>
    <w:r>
      <w:rPr>
        <w:rFonts w:hint="eastAsia"/>
        <w:color w:val="A6A6A6" w:themeColor="background1" w:themeShade="A6"/>
        <w:sz w:val="18"/>
        <w:szCs w:val="18"/>
      </w:rPr>
      <w:t>書</w:t>
    </w:r>
    <w:r>
      <w:rPr>
        <w:rFonts w:hint="eastAsia"/>
        <w:color w:val="A6A6A6" w:themeColor="background1" w:themeShade="A6"/>
        <w:sz w:val="18"/>
        <w:szCs w:val="18"/>
      </w:rPr>
      <w:t xml:space="preserve"> </w:t>
    </w:r>
    <w:r w:rsidRPr="00BF4003">
      <w:rPr>
        <w:rFonts w:hint="eastAsia"/>
        <w:color w:val="A6A6A6" w:themeColor="background1" w:themeShade="A6"/>
        <w:sz w:val="18"/>
        <w:szCs w:val="18"/>
      </w:rPr>
      <w:t>20</w:t>
    </w:r>
    <w:r w:rsidR="00BD785B">
      <w:rPr>
        <w:rFonts w:hint="eastAsia"/>
        <w:color w:val="A6A6A6" w:themeColor="background1" w:themeShade="A6"/>
        <w:sz w:val="18"/>
        <w:szCs w:val="18"/>
      </w:rPr>
      <w:t>2</w:t>
    </w:r>
    <w:r w:rsidR="005E4762">
      <w:rPr>
        <w:rFonts w:hint="eastAsia"/>
        <w:color w:val="A6A6A6" w:themeColor="background1" w:themeShade="A6"/>
        <w:sz w:val="18"/>
        <w:szCs w:val="18"/>
      </w:rPr>
      <w:t>1</w:t>
    </w:r>
    <w:r w:rsidR="00BD785B">
      <w:rPr>
        <w:rFonts w:hint="eastAsia"/>
        <w:color w:val="A6A6A6" w:themeColor="background1" w:themeShade="A6"/>
        <w:sz w:val="18"/>
        <w:szCs w:val="18"/>
      </w:rPr>
      <w:t>.08</w:t>
    </w:r>
    <w:r w:rsidRPr="00BF4003">
      <w:rPr>
        <w:rFonts w:hint="eastAsia"/>
        <w:color w:val="A6A6A6" w:themeColor="background1" w:themeShade="A6"/>
        <w:sz w:val="18"/>
        <w:szCs w:val="18"/>
      </w:rPr>
      <w:t>版</w:t>
    </w:r>
    <w:r w:rsidR="00C21D3B">
      <w:rPr>
        <w:rFonts w:hint="eastAsia"/>
        <w:color w:val="A6A6A6" w:themeColor="background1" w:themeShade="A6"/>
        <w:sz w:val="18"/>
        <w:szCs w:val="18"/>
      </w:rPr>
      <w:t xml:space="preserve">　資料</w:t>
    </w:r>
    <w:r w:rsidR="00C21D3B">
      <w:rPr>
        <w:rFonts w:hint="eastAsia"/>
        <w:color w:val="A6A6A6" w:themeColor="background1" w:themeShade="A6"/>
        <w:sz w:val="18"/>
        <w:szCs w:val="18"/>
      </w:rPr>
      <w:t>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577B1"/>
    <w:multiLevelType w:val="hybridMultilevel"/>
    <w:tmpl w:val="A8EAA490"/>
    <w:lvl w:ilvl="0" w:tplc="A3B834B0">
      <w:numFmt w:val="bullet"/>
      <w:lvlText w:val="▼"/>
      <w:lvlJc w:val="left"/>
      <w:pPr>
        <w:ind w:left="1877"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2357" w:hanging="420"/>
      </w:pPr>
      <w:rPr>
        <w:rFonts w:ascii="Wingdings" w:hAnsi="Wingdings" w:hint="default"/>
      </w:rPr>
    </w:lvl>
    <w:lvl w:ilvl="2" w:tplc="0409000D" w:tentative="1">
      <w:start w:val="1"/>
      <w:numFmt w:val="bullet"/>
      <w:lvlText w:val=""/>
      <w:lvlJc w:val="left"/>
      <w:pPr>
        <w:ind w:left="2777" w:hanging="420"/>
      </w:pPr>
      <w:rPr>
        <w:rFonts w:ascii="Wingdings" w:hAnsi="Wingdings" w:hint="default"/>
      </w:rPr>
    </w:lvl>
    <w:lvl w:ilvl="3" w:tplc="04090001" w:tentative="1">
      <w:start w:val="1"/>
      <w:numFmt w:val="bullet"/>
      <w:lvlText w:val=""/>
      <w:lvlJc w:val="left"/>
      <w:pPr>
        <w:ind w:left="3197" w:hanging="420"/>
      </w:pPr>
      <w:rPr>
        <w:rFonts w:ascii="Wingdings" w:hAnsi="Wingdings" w:hint="default"/>
      </w:rPr>
    </w:lvl>
    <w:lvl w:ilvl="4" w:tplc="0409000B" w:tentative="1">
      <w:start w:val="1"/>
      <w:numFmt w:val="bullet"/>
      <w:lvlText w:val=""/>
      <w:lvlJc w:val="left"/>
      <w:pPr>
        <w:ind w:left="3617" w:hanging="420"/>
      </w:pPr>
      <w:rPr>
        <w:rFonts w:ascii="Wingdings" w:hAnsi="Wingdings" w:hint="default"/>
      </w:rPr>
    </w:lvl>
    <w:lvl w:ilvl="5" w:tplc="0409000D" w:tentative="1">
      <w:start w:val="1"/>
      <w:numFmt w:val="bullet"/>
      <w:lvlText w:val=""/>
      <w:lvlJc w:val="left"/>
      <w:pPr>
        <w:ind w:left="4037" w:hanging="420"/>
      </w:pPr>
      <w:rPr>
        <w:rFonts w:ascii="Wingdings" w:hAnsi="Wingdings" w:hint="default"/>
      </w:rPr>
    </w:lvl>
    <w:lvl w:ilvl="6" w:tplc="04090001" w:tentative="1">
      <w:start w:val="1"/>
      <w:numFmt w:val="bullet"/>
      <w:lvlText w:val=""/>
      <w:lvlJc w:val="left"/>
      <w:pPr>
        <w:ind w:left="4457" w:hanging="420"/>
      </w:pPr>
      <w:rPr>
        <w:rFonts w:ascii="Wingdings" w:hAnsi="Wingdings" w:hint="default"/>
      </w:rPr>
    </w:lvl>
    <w:lvl w:ilvl="7" w:tplc="0409000B" w:tentative="1">
      <w:start w:val="1"/>
      <w:numFmt w:val="bullet"/>
      <w:lvlText w:val=""/>
      <w:lvlJc w:val="left"/>
      <w:pPr>
        <w:ind w:left="4877" w:hanging="420"/>
      </w:pPr>
      <w:rPr>
        <w:rFonts w:ascii="Wingdings" w:hAnsi="Wingdings" w:hint="default"/>
      </w:rPr>
    </w:lvl>
    <w:lvl w:ilvl="8" w:tplc="0409000D" w:tentative="1">
      <w:start w:val="1"/>
      <w:numFmt w:val="bullet"/>
      <w:lvlText w:val=""/>
      <w:lvlJc w:val="left"/>
      <w:pPr>
        <w:ind w:left="5297" w:hanging="420"/>
      </w:pPr>
      <w:rPr>
        <w:rFonts w:ascii="Wingdings" w:hAnsi="Wingdings" w:hint="default"/>
      </w:rPr>
    </w:lvl>
  </w:abstractNum>
  <w:abstractNum w:abstractNumId="1" w15:restartNumberingAfterBreak="0">
    <w:nsid w:val="33CD6A11"/>
    <w:multiLevelType w:val="singleLevel"/>
    <w:tmpl w:val="CDFA83CC"/>
    <w:lvl w:ilvl="0">
      <w:numFmt w:val="bullet"/>
      <w:lvlText w:val="＊"/>
      <w:lvlJc w:val="left"/>
      <w:pPr>
        <w:tabs>
          <w:tab w:val="num" w:pos="1234"/>
        </w:tabs>
        <w:ind w:left="1234" w:hanging="240"/>
      </w:pPr>
      <w:rPr>
        <w:rFonts w:ascii="HG丸ｺﾞｼｯｸM-PRO" w:hint="eastAsia"/>
      </w:rPr>
    </w:lvl>
  </w:abstractNum>
  <w:abstractNum w:abstractNumId="2" w15:restartNumberingAfterBreak="0">
    <w:nsid w:val="3AB74104"/>
    <w:multiLevelType w:val="hybridMultilevel"/>
    <w:tmpl w:val="8D34A580"/>
    <w:lvl w:ilvl="0" w:tplc="C4184842">
      <w:numFmt w:val="bullet"/>
      <w:lvlText w:val="▼"/>
      <w:lvlJc w:val="left"/>
      <w:pPr>
        <w:ind w:left="1070" w:hanging="360"/>
      </w:pPr>
      <w:rPr>
        <w:rFonts w:ascii="HG丸ｺﾞｼｯｸM-PRO" w:eastAsia="HG丸ｺﾞｼｯｸM-PRO" w:hAnsi="HG丸ｺﾞｼｯｸM-PRO" w:cs="Times New Roman" w:hint="eastAsia"/>
        <w:color w:val="FF0000"/>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3" w15:restartNumberingAfterBreak="0">
    <w:nsid w:val="3DF21EFE"/>
    <w:multiLevelType w:val="singleLevel"/>
    <w:tmpl w:val="3BC42552"/>
    <w:lvl w:ilvl="0">
      <w:numFmt w:val="bullet"/>
      <w:lvlText w:val="□"/>
      <w:lvlJc w:val="left"/>
      <w:pPr>
        <w:tabs>
          <w:tab w:val="num" w:pos="480"/>
        </w:tabs>
        <w:ind w:left="480" w:hanging="480"/>
      </w:pPr>
      <w:rPr>
        <w:rFonts w:ascii="HG丸ｺﾞｼｯｸM-PRO" w:hint="eastAsia"/>
      </w:rPr>
    </w:lvl>
  </w:abstractNum>
  <w:abstractNum w:abstractNumId="4" w15:restartNumberingAfterBreak="0">
    <w:nsid w:val="67EA4E3C"/>
    <w:multiLevelType w:val="singleLevel"/>
    <w:tmpl w:val="17382FBE"/>
    <w:lvl w:ilvl="0">
      <w:numFmt w:val="bullet"/>
      <w:lvlText w:val="★"/>
      <w:lvlJc w:val="left"/>
      <w:pPr>
        <w:tabs>
          <w:tab w:val="num" w:pos="240"/>
        </w:tabs>
        <w:ind w:left="240" w:hanging="240"/>
      </w:pPr>
      <w:rPr>
        <w:rFonts w:ascii="HG丸ｺﾞｼｯｸM-PRO" w:hint="eastAsia"/>
      </w:rPr>
    </w:lvl>
  </w:abstractNum>
  <w:abstractNum w:abstractNumId="5" w15:restartNumberingAfterBreak="0">
    <w:nsid w:val="74175BEC"/>
    <w:multiLevelType w:val="hybridMultilevel"/>
    <w:tmpl w:val="05643D8E"/>
    <w:lvl w:ilvl="0" w:tplc="82DCC098">
      <w:numFmt w:val="bullet"/>
      <w:lvlText w:val="▼"/>
      <w:lvlJc w:val="left"/>
      <w:pPr>
        <w:ind w:left="84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 w15:restartNumberingAfterBreak="0">
    <w:nsid w:val="7B387778"/>
    <w:multiLevelType w:val="hybridMultilevel"/>
    <w:tmpl w:val="B1BE64E2"/>
    <w:lvl w:ilvl="0" w:tplc="8D56BFE2">
      <w:numFmt w:val="bullet"/>
      <w:lvlText w:val="▼"/>
      <w:lvlJc w:val="left"/>
      <w:pPr>
        <w:ind w:left="644" w:hanging="360"/>
      </w:pPr>
      <w:rPr>
        <w:rFonts w:ascii="HG丸ｺﾞｼｯｸM-PRO" w:eastAsia="HG丸ｺﾞｼｯｸM-PRO" w:hAnsi="HG丸ｺﾞｼｯｸM-PRO" w:cs="Times New Roman" w:hint="eastAsia"/>
        <w:b/>
        <w:color w:val="FF0000"/>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num w:numId="1">
    <w:abstractNumId w:val="5"/>
  </w:num>
  <w:num w:numId="2">
    <w:abstractNumId w:val="2"/>
  </w:num>
  <w:num w:numId="3">
    <w:abstractNumId w:val="6"/>
  </w:num>
  <w:num w:numId="4">
    <w:abstractNumId w:val="0"/>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C4E41"/>
    <w:rsid w:val="000143FD"/>
    <w:rsid w:val="00017705"/>
    <w:rsid w:val="00025F77"/>
    <w:rsid w:val="0002716A"/>
    <w:rsid w:val="00034F02"/>
    <w:rsid w:val="000425F1"/>
    <w:rsid w:val="000443DA"/>
    <w:rsid w:val="0004552E"/>
    <w:rsid w:val="00061C15"/>
    <w:rsid w:val="000669F8"/>
    <w:rsid w:val="000774FC"/>
    <w:rsid w:val="00077E12"/>
    <w:rsid w:val="0008471D"/>
    <w:rsid w:val="00086131"/>
    <w:rsid w:val="000870AE"/>
    <w:rsid w:val="000A6F1E"/>
    <w:rsid w:val="000B2DD1"/>
    <w:rsid w:val="000B4145"/>
    <w:rsid w:val="000B46DE"/>
    <w:rsid w:val="000C0A71"/>
    <w:rsid w:val="000C12AD"/>
    <w:rsid w:val="000C1B70"/>
    <w:rsid w:val="000C2B82"/>
    <w:rsid w:val="000C2C1A"/>
    <w:rsid w:val="000C52F3"/>
    <w:rsid w:val="000C79C1"/>
    <w:rsid w:val="000E038F"/>
    <w:rsid w:val="000F0E8D"/>
    <w:rsid w:val="000F4FE5"/>
    <w:rsid w:val="000F5145"/>
    <w:rsid w:val="000F58CB"/>
    <w:rsid w:val="000F5DC2"/>
    <w:rsid w:val="00113540"/>
    <w:rsid w:val="00133B0F"/>
    <w:rsid w:val="00134AE8"/>
    <w:rsid w:val="001360BA"/>
    <w:rsid w:val="0013705D"/>
    <w:rsid w:val="00141267"/>
    <w:rsid w:val="00141964"/>
    <w:rsid w:val="001434F6"/>
    <w:rsid w:val="0015636A"/>
    <w:rsid w:val="001675DD"/>
    <w:rsid w:val="0017073E"/>
    <w:rsid w:val="00174C39"/>
    <w:rsid w:val="00175105"/>
    <w:rsid w:val="00180724"/>
    <w:rsid w:val="0018085D"/>
    <w:rsid w:val="001823BA"/>
    <w:rsid w:val="0019254E"/>
    <w:rsid w:val="001A29E4"/>
    <w:rsid w:val="001B0827"/>
    <w:rsid w:val="001B1EB8"/>
    <w:rsid w:val="001D1BB4"/>
    <w:rsid w:val="001D30DB"/>
    <w:rsid w:val="001E1D29"/>
    <w:rsid w:val="001E2D7C"/>
    <w:rsid w:val="001E77B0"/>
    <w:rsid w:val="001F2C1D"/>
    <w:rsid w:val="0020057F"/>
    <w:rsid w:val="00212FDD"/>
    <w:rsid w:val="00213303"/>
    <w:rsid w:val="00214146"/>
    <w:rsid w:val="00221828"/>
    <w:rsid w:val="00227D16"/>
    <w:rsid w:val="00233CC2"/>
    <w:rsid w:val="00242AA0"/>
    <w:rsid w:val="00247B6B"/>
    <w:rsid w:val="00256632"/>
    <w:rsid w:val="00267D89"/>
    <w:rsid w:val="00274BC9"/>
    <w:rsid w:val="002830B6"/>
    <w:rsid w:val="002873FF"/>
    <w:rsid w:val="00292406"/>
    <w:rsid w:val="002A2267"/>
    <w:rsid w:val="002A5D16"/>
    <w:rsid w:val="002B3341"/>
    <w:rsid w:val="002D2220"/>
    <w:rsid w:val="002D5858"/>
    <w:rsid w:val="002D7564"/>
    <w:rsid w:val="002E452E"/>
    <w:rsid w:val="002E75B8"/>
    <w:rsid w:val="002F3A6B"/>
    <w:rsid w:val="002F59E2"/>
    <w:rsid w:val="002F5CC5"/>
    <w:rsid w:val="002F6605"/>
    <w:rsid w:val="003037C7"/>
    <w:rsid w:val="00303EA3"/>
    <w:rsid w:val="0031332E"/>
    <w:rsid w:val="0032216D"/>
    <w:rsid w:val="00326330"/>
    <w:rsid w:val="00333E7D"/>
    <w:rsid w:val="003440A3"/>
    <w:rsid w:val="00352385"/>
    <w:rsid w:val="00352EF5"/>
    <w:rsid w:val="0035626E"/>
    <w:rsid w:val="00380171"/>
    <w:rsid w:val="00381B6D"/>
    <w:rsid w:val="00391812"/>
    <w:rsid w:val="003A20F9"/>
    <w:rsid w:val="003A3AAC"/>
    <w:rsid w:val="003A7433"/>
    <w:rsid w:val="003A7A7E"/>
    <w:rsid w:val="003B6418"/>
    <w:rsid w:val="003C19CA"/>
    <w:rsid w:val="003C3291"/>
    <w:rsid w:val="003C53C8"/>
    <w:rsid w:val="003C6C1D"/>
    <w:rsid w:val="003D5D5A"/>
    <w:rsid w:val="003E5059"/>
    <w:rsid w:val="003F19F4"/>
    <w:rsid w:val="003F2D82"/>
    <w:rsid w:val="003F4453"/>
    <w:rsid w:val="0040025C"/>
    <w:rsid w:val="00401FE1"/>
    <w:rsid w:val="0040471E"/>
    <w:rsid w:val="00404FCA"/>
    <w:rsid w:val="00405301"/>
    <w:rsid w:val="00406E62"/>
    <w:rsid w:val="00422201"/>
    <w:rsid w:val="00423846"/>
    <w:rsid w:val="004270BD"/>
    <w:rsid w:val="00430BA2"/>
    <w:rsid w:val="004334F6"/>
    <w:rsid w:val="0043496F"/>
    <w:rsid w:val="00440E9B"/>
    <w:rsid w:val="004414A8"/>
    <w:rsid w:val="0044780C"/>
    <w:rsid w:val="0045010A"/>
    <w:rsid w:val="00451936"/>
    <w:rsid w:val="00454537"/>
    <w:rsid w:val="00462559"/>
    <w:rsid w:val="00464B41"/>
    <w:rsid w:val="00464DE2"/>
    <w:rsid w:val="00471A57"/>
    <w:rsid w:val="004754BA"/>
    <w:rsid w:val="004B09DB"/>
    <w:rsid w:val="004B5C98"/>
    <w:rsid w:val="004C06DC"/>
    <w:rsid w:val="004C4317"/>
    <w:rsid w:val="004D7C87"/>
    <w:rsid w:val="004E2A4C"/>
    <w:rsid w:val="00500DB6"/>
    <w:rsid w:val="00515F14"/>
    <w:rsid w:val="00517430"/>
    <w:rsid w:val="00524378"/>
    <w:rsid w:val="00526023"/>
    <w:rsid w:val="0052792B"/>
    <w:rsid w:val="005336FE"/>
    <w:rsid w:val="00552331"/>
    <w:rsid w:val="00554556"/>
    <w:rsid w:val="00555A7E"/>
    <w:rsid w:val="00555F05"/>
    <w:rsid w:val="00561FEE"/>
    <w:rsid w:val="00580E7C"/>
    <w:rsid w:val="00586B69"/>
    <w:rsid w:val="005A374C"/>
    <w:rsid w:val="005B02B4"/>
    <w:rsid w:val="005B2955"/>
    <w:rsid w:val="005B29EF"/>
    <w:rsid w:val="005B7C86"/>
    <w:rsid w:val="005C681C"/>
    <w:rsid w:val="005D1F7A"/>
    <w:rsid w:val="005D56C5"/>
    <w:rsid w:val="005E022B"/>
    <w:rsid w:val="005E3081"/>
    <w:rsid w:val="005E43C3"/>
    <w:rsid w:val="005E4762"/>
    <w:rsid w:val="005E5901"/>
    <w:rsid w:val="005F5E70"/>
    <w:rsid w:val="00601068"/>
    <w:rsid w:val="00617AAB"/>
    <w:rsid w:val="006332FB"/>
    <w:rsid w:val="00651652"/>
    <w:rsid w:val="00652F32"/>
    <w:rsid w:val="00664688"/>
    <w:rsid w:val="00667F6D"/>
    <w:rsid w:val="0068058D"/>
    <w:rsid w:val="006816EF"/>
    <w:rsid w:val="0068387A"/>
    <w:rsid w:val="006A0468"/>
    <w:rsid w:val="006A5F5D"/>
    <w:rsid w:val="006A6857"/>
    <w:rsid w:val="006C4E41"/>
    <w:rsid w:val="006D7550"/>
    <w:rsid w:val="006F440E"/>
    <w:rsid w:val="006F564A"/>
    <w:rsid w:val="006F6763"/>
    <w:rsid w:val="0070243D"/>
    <w:rsid w:val="0070564D"/>
    <w:rsid w:val="007269EA"/>
    <w:rsid w:val="00727672"/>
    <w:rsid w:val="0073540A"/>
    <w:rsid w:val="0073624C"/>
    <w:rsid w:val="00742FA5"/>
    <w:rsid w:val="007559C4"/>
    <w:rsid w:val="0077039D"/>
    <w:rsid w:val="007736AD"/>
    <w:rsid w:val="00773B99"/>
    <w:rsid w:val="00776ABA"/>
    <w:rsid w:val="007A056B"/>
    <w:rsid w:val="007B20D0"/>
    <w:rsid w:val="007C0497"/>
    <w:rsid w:val="007C5000"/>
    <w:rsid w:val="007C78A2"/>
    <w:rsid w:val="007D1213"/>
    <w:rsid w:val="007D37F8"/>
    <w:rsid w:val="007E001D"/>
    <w:rsid w:val="007E399C"/>
    <w:rsid w:val="007F3D53"/>
    <w:rsid w:val="00800D23"/>
    <w:rsid w:val="00807FA5"/>
    <w:rsid w:val="008121B7"/>
    <w:rsid w:val="00825DCB"/>
    <w:rsid w:val="00830AA5"/>
    <w:rsid w:val="00840BF4"/>
    <w:rsid w:val="00841DCF"/>
    <w:rsid w:val="00844D85"/>
    <w:rsid w:val="00845B4E"/>
    <w:rsid w:val="00857F82"/>
    <w:rsid w:val="00860E86"/>
    <w:rsid w:val="008712D7"/>
    <w:rsid w:val="00873AAD"/>
    <w:rsid w:val="00895554"/>
    <w:rsid w:val="008B44A0"/>
    <w:rsid w:val="008B69C1"/>
    <w:rsid w:val="008C7622"/>
    <w:rsid w:val="008D1D25"/>
    <w:rsid w:val="008E7689"/>
    <w:rsid w:val="00904209"/>
    <w:rsid w:val="009110B9"/>
    <w:rsid w:val="00915121"/>
    <w:rsid w:val="009211F5"/>
    <w:rsid w:val="00925150"/>
    <w:rsid w:val="00937CFC"/>
    <w:rsid w:val="009408C1"/>
    <w:rsid w:val="0094674B"/>
    <w:rsid w:val="009571FC"/>
    <w:rsid w:val="009678A3"/>
    <w:rsid w:val="00992DB1"/>
    <w:rsid w:val="009A17CE"/>
    <w:rsid w:val="009B13D8"/>
    <w:rsid w:val="009D094D"/>
    <w:rsid w:val="009D4A46"/>
    <w:rsid w:val="009D567B"/>
    <w:rsid w:val="009E6EFD"/>
    <w:rsid w:val="009F291C"/>
    <w:rsid w:val="00A06BF7"/>
    <w:rsid w:val="00A11468"/>
    <w:rsid w:val="00A243E7"/>
    <w:rsid w:val="00A33B54"/>
    <w:rsid w:val="00A40185"/>
    <w:rsid w:val="00A4438D"/>
    <w:rsid w:val="00A50578"/>
    <w:rsid w:val="00A55A70"/>
    <w:rsid w:val="00A577C6"/>
    <w:rsid w:val="00A6774E"/>
    <w:rsid w:val="00A7319B"/>
    <w:rsid w:val="00A805A7"/>
    <w:rsid w:val="00A83E61"/>
    <w:rsid w:val="00A85D04"/>
    <w:rsid w:val="00A90402"/>
    <w:rsid w:val="00A97417"/>
    <w:rsid w:val="00AA30CB"/>
    <w:rsid w:val="00AA480D"/>
    <w:rsid w:val="00AB1F92"/>
    <w:rsid w:val="00AB33D4"/>
    <w:rsid w:val="00AB4FC2"/>
    <w:rsid w:val="00AC46A6"/>
    <w:rsid w:val="00AC5F10"/>
    <w:rsid w:val="00AE3881"/>
    <w:rsid w:val="00AF23D3"/>
    <w:rsid w:val="00AF2500"/>
    <w:rsid w:val="00B06CEA"/>
    <w:rsid w:val="00B073DA"/>
    <w:rsid w:val="00B14BF9"/>
    <w:rsid w:val="00B230CC"/>
    <w:rsid w:val="00B4099E"/>
    <w:rsid w:val="00B42676"/>
    <w:rsid w:val="00B45EFB"/>
    <w:rsid w:val="00B47002"/>
    <w:rsid w:val="00B47205"/>
    <w:rsid w:val="00B5379A"/>
    <w:rsid w:val="00B65F7C"/>
    <w:rsid w:val="00B75E5A"/>
    <w:rsid w:val="00B8197B"/>
    <w:rsid w:val="00B85434"/>
    <w:rsid w:val="00B92CAA"/>
    <w:rsid w:val="00BA44BC"/>
    <w:rsid w:val="00BB16D9"/>
    <w:rsid w:val="00BC3D81"/>
    <w:rsid w:val="00BC71BD"/>
    <w:rsid w:val="00BD1264"/>
    <w:rsid w:val="00BD785B"/>
    <w:rsid w:val="00BD7D87"/>
    <w:rsid w:val="00BE1776"/>
    <w:rsid w:val="00BE3CB5"/>
    <w:rsid w:val="00BF4003"/>
    <w:rsid w:val="00BF4526"/>
    <w:rsid w:val="00BF6F63"/>
    <w:rsid w:val="00BF702B"/>
    <w:rsid w:val="00BF7425"/>
    <w:rsid w:val="00BF7973"/>
    <w:rsid w:val="00C0160A"/>
    <w:rsid w:val="00C04CC6"/>
    <w:rsid w:val="00C07DA9"/>
    <w:rsid w:val="00C21D3B"/>
    <w:rsid w:val="00C3065A"/>
    <w:rsid w:val="00C54E8A"/>
    <w:rsid w:val="00C56419"/>
    <w:rsid w:val="00C60AB9"/>
    <w:rsid w:val="00C6153D"/>
    <w:rsid w:val="00C66CD9"/>
    <w:rsid w:val="00C67C9A"/>
    <w:rsid w:val="00C67F25"/>
    <w:rsid w:val="00C82AE2"/>
    <w:rsid w:val="00C967E4"/>
    <w:rsid w:val="00CA0F14"/>
    <w:rsid w:val="00CA3CE5"/>
    <w:rsid w:val="00CB7BBB"/>
    <w:rsid w:val="00CC040B"/>
    <w:rsid w:val="00CD6B0D"/>
    <w:rsid w:val="00CE2C25"/>
    <w:rsid w:val="00CE38F6"/>
    <w:rsid w:val="00CF3CFD"/>
    <w:rsid w:val="00CF46E1"/>
    <w:rsid w:val="00CF4DB2"/>
    <w:rsid w:val="00CF61D7"/>
    <w:rsid w:val="00CF6D6E"/>
    <w:rsid w:val="00D00704"/>
    <w:rsid w:val="00D10769"/>
    <w:rsid w:val="00D109E6"/>
    <w:rsid w:val="00D10F83"/>
    <w:rsid w:val="00D12310"/>
    <w:rsid w:val="00D14253"/>
    <w:rsid w:val="00D15457"/>
    <w:rsid w:val="00D15850"/>
    <w:rsid w:val="00D17B7C"/>
    <w:rsid w:val="00D314BF"/>
    <w:rsid w:val="00D32555"/>
    <w:rsid w:val="00D41BF0"/>
    <w:rsid w:val="00D43AF2"/>
    <w:rsid w:val="00D43CCE"/>
    <w:rsid w:val="00D44DBD"/>
    <w:rsid w:val="00D53B22"/>
    <w:rsid w:val="00D55951"/>
    <w:rsid w:val="00D62CFE"/>
    <w:rsid w:val="00D64710"/>
    <w:rsid w:val="00D70FED"/>
    <w:rsid w:val="00D72B0C"/>
    <w:rsid w:val="00D73B17"/>
    <w:rsid w:val="00D75817"/>
    <w:rsid w:val="00D76E63"/>
    <w:rsid w:val="00D87C72"/>
    <w:rsid w:val="00D9289B"/>
    <w:rsid w:val="00D94CB2"/>
    <w:rsid w:val="00D97CC9"/>
    <w:rsid w:val="00DA0957"/>
    <w:rsid w:val="00DA0DD2"/>
    <w:rsid w:val="00DB077B"/>
    <w:rsid w:val="00DB2DE4"/>
    <w:rsid w:val="00DC2F6C"/>
    <w:rsid w:val="00DD27FA"/>
    <w:rsid w:val="00DE0D0D"/>
    <w:rsid w:val="00DE3B9A"/>
    <w:rsid w:val="00DE3C62"/>
    <w:rsid w:val="00DE5BE3"/>
    <w:rsid w:val="00DE7D19"/>
    <w:rsid w:val="00DF21C8"/>
    <w:rsid w:val="00DF3B04"/>
    <w:rsid w:val="00E02319"/>
    <w:rsid w:val="00E0419F"/>
    <w:rsid w:val="00E10E04"/>
    <w:rsid w:val="00E216D7"/>
    <w:rsid w:val="00E21B8B"/>
    <w:rsid w:val="00E24604"/>
    <w:rsid w:val="00E2773B"/>
    <w:rsid w:val="00E30E82"/>
    <w:rsid w:val="00E323ED"/>
    <w:rsid w:val="00E35EC0"/>
    <w:rsid w:val="00E36D34"/>
    <w:rsid w:val="00E416E4"/>
    <w:rsid w:val="00E44C27"/>
    <w:rsid w:val="00E4506C"/>
    <w:rsid w:val="00E47C83"/>
    <w:rsid w:val="00E50F77"/>
    <w:rsid w:val="00E5204F"/>
    <w:rsid w:val="00E54828"/>
    <w:rsid w:val="00E55977"/>
    <w:rsid w:val="00E6052E"/>
    <w:rsid w:val="00E70199"/>
    <w:rsid w:val="00E83847"/>
    <w:rsid w:val="00E95BDC"/>
    <w:rsid w:val="00E967A5"/>
    <w:rsid w:val="00EA55F1"/>
    <w:rsid w:val="00EB07F0"/>
    <w:rsid w:val="00EB42F6"/>
    <w:rsid w:val="00EC4027"/>
    <w:rsid w:val="00ED07B4"/>
    <w:rsid w:val="00EE24FF"/>
    <w:rsid w:val="00EE6275"/>
    <w:rsid w:val="00EE6671"/>
    <w:rsid w:val="00EF56C1"/>
    <w:rsid w:val="00F00E57"/>
    <w:rsid w:val="00F11D7A"/>
    <w:rsid w:val="00F14D90"/>
    <w:rsid w:val="00F31753"/>
    <w:rsid w:val="00F3282B"/>
    <w:rsid w:val="00F34BFC"/>
    <w:rsid w:val="00F361A0"/>
    <w:rsid w:val="00F429AD"/>
    <w:rsid w:val="00F44C87"/>
    <w:rsid w:val="00F46F80"/>
    <w:rsid w:val="00F47AA9"/>
    <w:rsid w:val="00F51A20"/>
    <w:rsid w:val="00F52D48"/>
    <w:rsid w:val="00F5377E"/>
    <w:rsid w:val="00F65AAD"/>
    <w:rsid w:val="00F7332C"/>
    <w:rsid w:val="00F807AA"/>
    <w:rsid w:val="00F82501"/>
    <w:rsid w:val="00F82D47"/>
    <w:rsid w:val="00F967E0"/>
    <w:rsid w:val="00FA49EB"/>
    <w:rsid w:val="00FB1468"/>
    <w:rsid w:val="00FB79EA"/>
    <w:rsid w:val="00FC0208"/>
    <w:rsid w:val="00FC09CC"/>
    <w:rsid w:val="00FC5542"/>
    <w:rsid w:val="00FD0030"/>
    <w:rsid w:val="00FD0DE0"/>
    <w:rsid w:val="00FD5ED7"/>
    <w:rsid w:val="00FD627D"/>
    <w:rsid w:val="00FE0581"/>
    <w:rsid w:val="00FF3BFC"/>
    <w:rsid w:val="00FF44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B331F41"/>
  <w15:docId w15:val="{F0587C61-6A57-4BBB-AD38-5FC32469B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4E41"/>
    <w:pPr>
      <w:widowControl w:val="0"/>
      <w:adjustRightInd w:val="0"/>
      <w:jc w:val="both"/>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4E41"/>
    <w:pPr>
      <w:ind w:leftChars="400" w:left="840"/>
    </w:pPr>
  </w:style>
  <w:style w:type="paragraph" w:styleId="a4">
    <w:name w:val="header"/>
    <w:basedOn w:val="a"/>
    <w:link w:val="a5"/>
    <w:uiPriority w:val="99"/>
    <w:unhideWhenUsed/>
    <w:rsid w:val="0004552E"/>
    <w:pPr>
      <w:tabs>
        <w:tab w:val="center" w:pos="4252"/>
        <w:tab w:val="right" w:pos="8504"/>
      </w:tabs>
      <w:snapToGrid w:val="0"/>
    </w:pPr>
  </w:style>
  <w:style w:type="character" w:customStyle="1" w:styleId="a5">
    <w:name w:val="ヘッダー (文字)"/>
    <w:basedOn w:val="a0"/>
    <w:link w:val="a4"/>
    <w:uiPriority w:val="99"/>
    <w:rsid w:val="0004552E"/>
    <w:rPr>
      <w:rFonts w:ascii="Century" w:eastAsia="ＭＳ 明朝" w:hAnsi="Century" w:cs="Times New Roman"/>
      <w:kern w:val="0"/>
      <w:szCs w:val="20"/>
    </w:rPr>
  </w:style>
  <w:style w:type="paragraph" w:styleId="a6">
    <w:name w:val="footer"/>
    <w:basedOn w:val="a"/>
    <w:link w:val="a7"/>
    <w:uiPriority w:val="99"/>
    <w:unhideWhenUsed/>
    <w:rsid w:val="0004552E"/>
    <w:pPr>
      <w:tabs>
        <w:tab w:val="center" w:pos="4252"/>
        <w:tab w:val="right" w:pos="8504"/>
      </w:tabs>
      <w:snapToGrid w:val="0"/>
    </w:pPr>
  </w:style>
  <w:style w:type="character" w:customStyle="1" w:styleId="a7">
    <w:name w:val="フッター (文字)"/>
    <w:basedOn w:val="a0"/>
    <w:link w:val="a6"/>
    <w:uiPriority w:val="99"/>
    <w:rsid w:val="0004552E"/>
    <w:rPr>
      <w:rFonts w:ascii="Century" w:eastAsia="ＭＳ 明朝" w:hAnsi="Century" w:cs="Times New Roman"/>
      <w:kern w:val="0"/>
      <w:szCs w:val="20"/>
    </w:rPr>
  </w:style>
  <w:style w:type="paragraph" w:styleId="a8">
    <w:name w:val="Balloon Text"/>
    <w:basedOn w:val="a"/>
    <w:link w:val="a9"/>
    <w:uiPriority w:val="99"/>
    <w:semiHidden/>
    <w:unhideWhenUsed/>
    <w:rsid w:val="0004552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4552E"/>
    <w:rPr>
      <w:rFonts w:asciiTheme="majorHAnsi" w:eastAsiaTheme="majorEastAsia" w:hAnsiTheme="majorHAnsi" w:cstheme="majorBidi"/>
      <w:kern w:val="0"/>
      <w:sz w:val="18"/>
      <w:szCs w:val="18"/>
    </w:rPr>
  </w:style>
  <w:style w:type="paragraph" w:styleId="2">
    <w:name w:val="Body Text Indent 2"/>
    <w:basedOn w:val="a"/>
    <w:link w:val="20"/>
    <w:uiPriority w:val="99"/>
    <w:rsid w:val="00A805A7"/>
    <w:pPr>
      <w:adjustRightInd/>
      <w:ind w:left="2556"/>
    </w:pPr>
    <w:rPr>
      <w:szCs w:val="21"/>
    </w:rPr>
  </w:style>
  <w:style w:type="character" w:customStyle="1" w:styleId="20">
    <w:name w:val="本文インデント 2 (文字)"/>
    <w:basedOn w:val="a0"/>
    <w:link w:val="2"/>
    <w:uiPriority w:val="99"/>
    <w:rsid w:val="00A805A7"/>
    <w:rPr>
      <w:rFonts w:ascii="Century" w:eastAsia="ＭＳ 明朝" w:hAnsi="Century" w:cs="Times New Roman"/>
      <w:kern w:val="0"/>
      <w:szCs w:val="21"/>
    </w:rPr>
  </w:style>
  <w:style w:type="paragraph" w:styleId="Web">
    <w:name w:val="Normal (Web)"/>
    <w:basedOn w:val="a"/>
    <w:uiPriority w:val="99"/>
    <w:semiHidden/>
    <w:unhideWhenUsed/>
    <w:rsid w:val="00E55977"/>
    <w:pPr>
      <w:widowControl/>
      <w:adjustRightInd/>
      <w:spacing w:before="100" w:beforeAutospacing="1" w:after="100" w:afterAutospacing="1"/>
      <w:jc w:val="left"/>
    </w:pPr>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859256">
      <w:bodyDiv w:val="1"/>
      <w:marLeft w:val="0"/>
      <w:marRight w:val="0"/>
      <w:marTop w:val="0"/>
      <w:marBottom w:val="0"/>
      <w:divBdr>
        <w:top w:val="none" w:sz="0" w:space="0" w:color="auto"/>
        <w:left w:val="none" w:sz="0" w:space="0" w:color="auto"/>
        <w:bottom w:val="none" w:sz="0" w:space="0" w:color="auto"/>
        <w:right w:val="none" w:sz="0" w:space="0" w:color="auto"/>
      </w:divBdr>
    </w:div>
    <w:div w:id="1196507440">
      <w:bodyDiv w:val="1"/>
      <w:marLeft w:val="0"/>
      <w:marRight w:val="0"/>
      <w:marTop w:val="0"/>
      <w:marBottom w:val="0"/>
      <w:divBdr>
        <w:top w:val="none" w:sz="0" w:space="0" w:color="auto"/>
        <w:left w:val="none" w:sz="0" w:space="0" w:color="auto"/>
        <w:bottom w:val="none" w:sz="0" w:space="0" w:color="auto"/>
        <w:right w:val="none" w:sz="0" w:space="0" w:color="auto"/>
      </w:divBdr>
    </w:div>
    <w:div w:id="156232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311</Words>
  <Characters>1778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FJ-USER</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chiken-R</dc:creator>
  <cp:lastModifiedBy>N.KOIKE</cp:lastModifiedBy>
  <cp:revision>3</cp:revision>
  <cp:lastPrinted>2020-04-30T03:14:00Z</cp:lastPrinted>
  <dcterms:created xsi:type="dcterms:W3CDTF">2021-08-10T02:59:00Z</dcterms:created>
  <dcterms:modified xsi:type="dcterms:W3CDTF">2021-08-10T03:03:00Z</dcterms:modified>
</cp:coreProperties>
</file>